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E4337" w14:textId="77777777" w:rsidR="00995822" w:rsidRDefault="00995822">
      <w:pPr>
        <w:rPr>
          <w:lang w:val="fr-BE"/>
        </w:rPr>
      </w:pPr>
    </w:p>
    <w:p w14:paraId="77398D49" w14:textId="77777777" w:rsidR="000C3C4A" w:rsidRDefault="000C3C4A">
      <w:pPr>
        <w:rPr>
          <w:lang w:val="fr-BE"/>
        </w:rPr>
      </w:pPr>
    </w:p>
    <w:p w14:paraId="4B845E3C" w14:textId="77777777" w:rsidR="000C3C4A" w:rsidRDefault="000C3C4A">
      <w:pPr>
        <w:rPr>
          <w:lang w:val="fr-BE"/>
        </w:rPr>
      </w:pPr>
    </w:p>
    <w:p w14:paraId="55D3AD93" w14:textId="77777777" w:rsidR="000C3C4A" w:rsidRDefault="000C3C4A">
      <w:pPr>
        <w:rPr>
          <w:lang w:val="fr-BE"/>
        </w:rPr>
      </w:pPr>
    </w:p>
    <w:p w14:paraId="652FBEDC" w14:textId="77777777" w:rsidR="000C3C4A" w:rsidRDefault="000C3C4A">
      <w:pPr>
        <w:rPr>
          <w:lang w:val="fr-BE"/>
        </w:rPr>
      </w:pPr>
    </w:p>
    <w:p w14:paraId="31A94FE7" w14:textId="77777777" w:rsidR="000C3C4A" w:rsidRDefault="000C3C4A">
      <w:pPr>
        <w:rPr>
          <w:lang w:val="fr-BE"/>
        </w:rPr>
      </w:pPr>
    </w:p>
    <w:p w14:paraId="746870C0" w14:textId="77777777" w:rsidR="000C3C4A" w:rsidRDefault="000C3C4A">
      <w:pPr>
        <w:rPr>
          <w:lang w:val="fr-BE"/>
        </w:rPr>
      </w:pPr>
    </w:p>
    <w:p w14:paraId="3C20F0D6" w14:textId="77777777" w:rsidR="000C3C4A" w:rsidRDefault="000C3C4A">
      <w:pPr>
        <w:rPr>
          <w:lang w:val="fr-BE"/>
        </w:rPr>
      </w:pPr>
    </w:p>
    <w:p w14:paraId="3FF3EBC0" w14:textId="5FD5F780" w:rsidR="000C3C4A" w:rsidRPr="00560DE8" w:rsidRDefault="000C3C4A" w:rsidP="000C3C4A">
      <w:pPr>
        <w:jc w:val="center"/>
        <w:rPr>
          <w:sz w:val="72"/>
          <w:szCs w:val="72"/>
          <w:lang w:val="en-IE"/>
        </w:rPr>
      </w:pPr>
      <w:r w:rsidRPr="00560DE8">
        <w:rPr>
          <w:sz w:val="72"/>
          <w:szCs w:val="72"/>
          <w:lang w:val="en-IE"/>
        </w:rPr>
        <w:t>WORKING DOCUMENT</w:t>
      </w:r>
      <w:r w:rsidR="008515B7">
        <w:rPr>
          <w:sz w:val="72"/>
          <w:szCs w:val="72"/>
          <w:lang w:val="en-IE"/>
        </w:rPr>
        <w:t xml:space="preserve"> 5</w:t>
      </w:r>
    </w:p>
    <w:p w14:paraId="0BA80BC8" w14:textId="77777777" w:rsidR="000C3C4A" w:rsidRPr="00560DE8" w:rsidRDefault="000C3C4A" w:rsidP="000C3C4A">
      <w:pPr>
        <w:jc w:val="center"/>
        <w:rPr>
          <w:lang w:val="en-IE"/>
        </w:rPr>
      </w:pPr>
    </w:p>
    <w:p w14:paraId="48D8A1C4" w14:textId="718F7FC1" w:rsidR="000C3C4A" w:rsidRPr="009C01B1" w:rsidRDefault="000C3C4A" w:rsidP="000C3C4A">
      <w:pPr>
        <w:jc w:val="center"/>
        <w:rPr>
          <w:rFonts w:ascii="LiberationSerif-Regular" w:hAnsi="LiberationSerif-Regular"/>
          <w:b/>
          <w:bCs/>
          <w:sz w:val="56"/>
          <w:szCs w:val="56"/>
        </w:rPr>
      </w:pPr>
      <w:r w:rsidRPr="00560DE8">
        <w:rPr>
          <w:rFonts w:ascii="LiberationSerif-Regular" w:hAnsi="LiberationSerif-Regular"/>
          <w:b/>
          <w:bCs/>
          <w:sz w:val="56"/>
          <w:szCs w:val="56"/>
        </w:rPr>
        <w:t xml:space="preserve">Amendments to Delegated Regulation (EU) </w:t>
      </w:r>
      <w:r>
        <w:rPr>
          <w:rFonts w:ascii="LiberationSerif-Regular" w:hAnsi="LiberationSerif-Regular"/>
          <w:b/>
          <w:bCs/>
          <w:sz w:val="56"/>
          <w:szCs w:val="56"/>
        </w:rPr>
        <w:t>2020/692</w:t>
      </w:r>
    </w:p>
    <w:p w14:paraId="39C2B931" w14:textId="77777777" w:rsidR="000C3C4A" w:rsidRDefault="000C3C4A" w:rsidP="000C3C4A">
      <w:pPr>
        <w:rPr>
          <w:rFonts w:ascii="LiberationSerif-Regular" w:hAnsi="LiberationSerif-Regular"/>
        </w:rPr>
      </w:pPr>
    </w:p>
    <w:p w14:paraId="7E47503C" w14:textId="77777777" w:rsidR="000C3C4A" w:rsidRDefault="000C3C4A" w:rsidP="000C3C4A">
      <w:pPr>
        <w:rPr>
          <w:lang w:val="en-IE"/>
        </w:rPr>
      </w:pPr>
    </w:p>
    <w:p w14:paraId="476D624B" w14:textId="77777777" w:rsidR="002F7ECC" w:rsidRDefault="002F7ECC" w:rsidP="000C3C4A">
      <w:pPr>
        <w:rPr>
          <w:lang w:val="en-IE"/>
        </w:rPr>
      </w:pPr>
    </w:p>
    <w:p w14:paraId="38B279DD" w14:textId="77777777" w:rsidR="002F7ECC" w:rsidRDefault="002F7ECC" w:rsidP="000C3C4A">
      <w:pPr>
        <w:rPr>
          <w:lang w:val="en-IE"/>
        </w:rPr>
      </w:pPr>
    </w:p>
    <w:p w14:paraId="493B31CA" w14:textId="77777777" w:rsidR="002F7ECC" w:rsidRDefault="002F7ECC" w:rsidP="000C3C4A">
      <w:pPr>
        <w:rPr>
          <w:lang w:val="en-IE"/>
        </w:rPr>
      </w:pPr>
    </w:p>
    <w:p w14:paraId="23AC651D" w14:textId="77777777" w:rsidR="002F7ECC" w:rsidRDefault="002F7ECC" w:rsidP="000C3C4A">
      <w:pPr>
        <w:rPr>
          <w:lang w:val="en-IE"/>
        </w:rPr>
      </w:pPr>
    </w:p>
    <w:tbl>
      <w:tblPr>
        <w:tblStyle w:val="TableGrid"/>
        <w:tblW w:w="0" w:type="auto"/>
        <w:tblLook w:val="04A0" w:firstRow="1" w:lastRow="0" w:firstColumn="1" w:lastColumn="0" w:noHBand="0" w:noVBand="1"/>
      </w:tblPr>
      <w:tblGrid>
        <w:gridCol w:w="9242"/>
      </w:tblGrid>
      <w:tr w:rsidR="002F7ECC" w14:paraId="7346CF04" w14:textId="77777777" w:rsidTr="00595FE5">
        <w:tc>
          <w:tcPr>
            <w:tcW w:w="9289" w:type="dxa"/>
          </w:tcPr>
          <w:p w14:paraId="13B71FAC" w14:textId="77777777" w:rsidR="002F7ECC" w:rsidRDefault="002F7ECC" w:rsidP="00595FE5">
            <w:pPr>
              <w:pStyle w:val="Personnequisigne"/>
              <w:jc w:val="both"/>
            </w:pPr>
            <w:r w:rsidRPr="00EC1AD9">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p>
        </w:tc>
      </w:tr>
    </w:tbl>
    <w:p w14:paraId="1BDBEECC" w14:textId="77777777" w:rsidR="002F7ECC" w:rsidRPr="002F7ECC" w:rsidRDefault="002F7ECC" w:rsidP="000C3C4A"/>
    <w:p w14:paraId="3B5CC30A" w14:textId="77777777" w:rsidR="002F7ECC" w:rsidRDefault="002F7ECC" w:rsidP="000C3C4A">
      <w:pPr>
        <w:rPr>
          <w:lang w:val="en-IE"/>
        </w:rPr>
      </w:pPr>
    </w:p>
    <w:p w14:paraId="10DDF9EC" w14:textId="77777777" w:rsidR="000C3C4A" w:rsidRDefault="000C3C4A" w:rsidP="000C3C4A">
      <w:pPr>
        <w:rPr>
          <w:lang w:val="en-IE"/>
        </w:rPr>
      </w:pPr>
      <w:r>
        <w:rPr>
          <w:lang w:val="en-IE"/>
        </w:rPr>
        <w:br w:type="page"/>
      </w:r>
    </w:p>
    <w:p w14:paraId="4AED7A6D" w14:textId="77777777" w:rsidR="00AD6C93" w:rsidRPr="00F03557" w:rsidRDefault="002F7ECC" w:rsidP="00AD6C93">
      <w:pPr>
        <w:pStyle w:val="Typedudocument"/>
      </w:pPr>
      <w:r>
        <w:rPr>
          <w:lang w:val="en-IE"/>
        </w:rPr>
        <w:lastRenderedPageBreak/>
        <w:br/>
      </w:r>
      <w:bookmarkStart w:id="0" w:name="_Hlk193123541"/>
      <w:r w:rsidR="00AD6C93" w:rsidRPr="00F03557">
        <w:t>COMMISSION DELEGATED REGULATION (EU) …/...</w:t>
      </w:r>
    </w:p>
    <w:p w14:paraId="137E88B5" w14:textId="77777777" w:rsidR="00AD6C93" w:rsidRPr="00F03557" w:rsidRDefault="00AD6C93" w:rsidP="00AD6C93">
      <w:pPr>
        <w:spacing w:before="360" w:after="0" w:line="240" w:lineRule="auto"/>
        <w:jc w:val="center"/>
        <w:rPr>
          <w:b/>
          <w:kern w:val="0"/>
          <w:szCs w:val="22"/>
          <w14:ligatures w14:val="none"/>
        </w:rPr>
      </w:pPr>
      <w:r w:rsidRPr="00F03557">
        <w:rPr>
          <w:b/>
          <w:kern w:val="0"/>
          <w:szCs w:val="22"/>
          <w14:ligatures w14:val="none"/>
        </w:rPr>
        <w:t xml:space="preserve">of </w:t>
      </w:r>
      <w:r w:rsidRPr="00F03557">
        <w:rPr>
          <w:b/>
          <w:color w:val="FF0000"/>
          <w:kern w:val="0"/>
          <w:szCs w:val="22"/>
          <w14:ligatures w14:val="none"/>
        </w:rPr>
        <w:t>XXX</w:t>
      </w:r>
    </w:p>
    <w:p w14:paraId="784F4AD0" w14:textId="3F7750C9" w:rsidR="00AD6C93" w:rsidRPr="00F03557" w:rsidRDefault="007D554D" w:rsidP="00AD6C93">
      <w:pPr>
        <w:spacing w:before="360" w:after="360" w:line="240" w:lineRule="auto"/>
        <w:jc w:val="center"/>
        <w:rPr>
          <w:b/>
          <w:kern w:val="0"/>
          <w:szCs w:val="22"/>
          <w14:ligatures w14:val="none"/>
        </w:rPr>
      </w:pPr>
      <w:r>
        <w:rPr>
          <w:rFonts w:ascii="LiberationSerif-Regular" w:hAnsi="LiberationSerif-Regular"/>
          <w:b/>
          <w:kern w:val="0"/>
          <w:szCs w:val="22"/>
          <w14:ligatures w14:val="none"/>
        </w:rPr>
        <w:t xml:space="preserve">amending </w:t>
      </w:r>
      <w:r w:rsidRPr="007D554D">
        <w:rPr>
          <w:rFonts w:ascii="LiberationSerif-Regular" w:hAnsi="LiberationSerif-Regular"/>
          <w:b/>
          <w:kern w:val="0"/>
          <w:szCs w:val="22"/>
          <w14:ligatures w14:val="none"/>
        </w:rPr>
        <w:t>Commission Delegated Regulation (EU) 2020/692 supplementing Regulation (EU) 2016/429 of the European Parliament and of the Council as regards rules for entry into the Union, and the movement and handling after entry of consignments of certain animals, germinal products and products of animal origin</w:t>
      </w:r>
      <w:r w:rsidR="00AD6C93" w:rsidRPr="00F03557">
        <w:rPr>
          <w:b/>
          <w:kern w:val="0"/>
          <w:szCs w:val="22"/>
          <w14:ligatures w14:val="none"/>
        </w:rPr>
        <w:br/>
      </w:r>
    </w:p>
    <w:p w14:paraId="14F5FD35" w14:textId="77777777" w:rsidR="00AD6C93" w:rsidRPr="00F03557" w:rsidRDefault="00AD6C93" w:rsidP="00AD6C93">
      <w:pPr>
        <w:spacing w:before="360" w:after="240" w:line="240" w:lineRule="auto"/>
        <w:jc w:val="center"/>
        <w:rPr>
          <w:kern w:val="0"/>
          <w:szCs w:val="22"/>
          <w14:ligatures w14:val="none"/>
        </w:rPr>
      </w:pPr>
      <w:r w:rsidRPr="00F03557">
        <w:rPr>
          <w:kern w:val="0"/>
          <w:szCs w:val="22"/>
          <w14:ligatures w14:val="none"/>
        </w:rPr>
        <w:t>(Text with EEA relevance)</w:t>
      </w:r>
    </w:p>
    <w:p w14:paraId="3BFFA69B" w14:textId="77777777" w:rsidR="00AD6C93" w:rsidRPr="00F03557" w:rsidRDefault="00AD6C93" w:rsidP="00AD6C93">
      <w:pPr>
        <w:keepNext/>
        <w:spacing w:before="600" w:after="120" w:line="240" w:lineRule="auto"/>
        <w:jc w:val="both"/>
        <w:rPr>
          <w:kern w:val="0"/>
          <w:szCs w:val="22"/>
          <w14:ligatures w14:val="none"/>
        </w:rPr>
      </w:pPr>
      <w:r w:rsidRPr="00F03557">
        <w:rPr>
          <w:kern w:val="0"/>
          <w:szCs w:val="22"/>
          <w14:ligatures w14:val="none"/>
        </w:rPr>
        <w:t>THE EUROPEAN COMMISSION,</w:t>
      </w:r>
    </w:p>
    <w:p w14:paraId="59A765AB" w14:textId="77777777" w:rsidR="00AD6C93" w:rsidRPr="00F03557" w:rsidRDefault="00AD6C93" w:rsidP="00AD6C93">
      <w:pPr>
        <w:spacing w:before="120" w:after="120" w:line="240" w:lineRule="auto"/>
        <w:jc w:val="both"/>
        <w:rPr>
          <w:kern w:val="0"/>
          <w:szCs w:val="22"/>
          <w14:ligatures w14:val="none"/>
        </w:rPr>
      </w:pPr>
      <w:r w:rsidRPr="00F03557">
        <w:rPr>
          <w:color w:val="000000"/>
          <w:kern w:val="0"/>
          <w:szCs w:val="22"/>
          <w14:ligatures w14:val="none"/>
        </w:rPr>
        <w:t>Having regard to the Treaty on the Functioning of the European Union</w:t>
      </w:r>
      <w:r w:rsidRPr="00F03557">
        <w:rPr>
          <w:kern w:val="0"/>
          <w:szCs w:val="22"/>
          <w14:ligatures w14:val="none"/>
        </w:rPr>
        <w:t>,</w:t>
      </w:r>
    </w:p>
    <w:p w14:paraId="05F43767" w14:textId="2FC244A5" w:rsidR="00AD6C93" w:rsidRPr="00F03557" w:rsidRDefault="00AD6C93" w:rsidP="00AD6C93">
      <w:pPr>
        <w:spacing w:before="120" w:after="120" w:line="240" w:lineRule="auto"/>
        <w:jc w:val="both"/>
        <w:rPr>
          <w:kern w:val="0"/>
          <w:szCs w:val="22"/>
          <w14:ligatures w14:val="none"/>
        </w:rPr>
      </w:pPr>
      <w:r w:rsidRPr="00F03557">
        <w:rPr>
          <w:kern w:val="0"/>
          <w:szCs w:val="22"/>
          <w14:ligatures w14:val="none"/>
        </w:rPr>
        <w:t>Having regard to Regulation (EU) 2016/429 of the European Parliament and of the Council of 9 March 2016 on transmissible animal diseases and amending and repealing certain acts in the area of animal health (‘Animal Health Law’), and in particular the second subparagraph of Article 3(5)</w:t>
      </w:r>
      <w:r>
        <w:rPr>
          <w:kern w:val="0"/>
          <w:szCs w:val="22"/>
          <w14:ligatures w14:val="none"/>
        </w:rPr>
        <w:t xml:space="preserve"> and </w:t>
      </w:r>
      <w:r w:rsidRPr="00F03557">
        <w:rPr>
          <w:kern w:val="0"/>
          <w:szCs w:val="22"/>
          <w14:ligatures w14:val="none"/>
        </w:rPr>
        <w:t>Article 234(2)</w:t>
      </w:r>
      <w:r>
        <w:rPr>
          <w:kern w:val="0"/>
          <w:szCs w:val="22"/>
          <w14:ligatures w14:val="none"/>
        </w:rPr>
        <w:t xml:space="preserve"> </w:t>
      </w:r>
      <w:r w:rsidRPr="00F03557">
        <w:rPr>
          <w:kern w:val="0"/>
          <w:szCs w:val="22"/>
          <w14:ligatures w14:val="none"/>
        </w:rPr>
        <w:t>thereof,</w:t>
      </w:r>
    </w:p>
    <w:p w14:paraId="04FE1B93" w14:textId="77777777" w:rsidR="00AD6C93" w:rsidRPr="00F03557" w:rsidRDefault="00AD6C93" w:rsidP="00AD6C93">
      <w:pPr>
        <w:spacing w:before="120" w:after="120" w:line="240" w:lineRule="auto"/>
        <w:jc w:val="both"/>
        <w:rPr>
          <w:kern w:val="0"/>
          <w:szCs w:val="22"/>
          <w14:ligatures w14:val="none"/>
        </w:rPr>
      </w:pPr>
      <w:r w:rsidRPr="00F03557">
        <w:rPr>
          <w:kern w:val="0"/>
          <w:szCs w:val="22"/>
          <w14:ligatures w14:val="none"/>
        </w:rPr>
        <w:t>Whereas:</w:t>
      </w:r>
    </w:p>
    <w:p w14:paraId="23748FE0" w14:textId="77777777" w:rsidR="00AD6C93" w:rsidRPr="00F03557" w:rsidRDefault="00AD6C93" w:rsidP="00AD6C93">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49C04410" w14:textId="77777777" w:rsidR="00AD6C93" w:rsidRPr="00F03557" w:rsidRDefault="00AD6C93" w:rsidP="00AD6C93">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700002C9" w14:textId="77777777" w:rsidR="00AD6C93" w:rsidRDefault="00AD6C93" w:rsidP="00AD6C93">
      <w:pPr>
        <w:keepNext/>
        <w:spacing w:before="120" w:after="120" w:line="240" w:lineRule="auto"/>
        <w:jc w:val="both"/>
        <w:rPr>
          <w:kern w:val="0"/>
          <w:szCs w:val="22"/>
          <w14:ligatures w14:val="none"/>
        </w:rPr>
      </w:pPr>
      <w:r w:rsidRPr="00F03557">
        <w:rPr>
          <w:kern w:val="0"/>
          <w:szCs w:val="22"/>
          <w14:ligatures w14:val="none"/>
        </w:rPr>
        <w:t>HAS ADOPTED THIS REGULATION:</w:t>
      </w:r>
    </w:p>
    <w:p w14:paraId="248502B5" w14:textId="3F26A558" w:rsidR="00514B03" w:rsidRPr="009C01B1" w:rsidRDefault="00514B03" w:rsidP="00514B03">
      <w:pPr>
        <w:keepNext/>
        <w:spacing w:before="360" w:after="120" w:line="240" w:lineRule="auto"/>
        <w:jc w:val="center"/>
        <w:rPr>
          <w:i/>
          <w:kern w:val="0"/>
          <w:szCs w:val="22"/>
          <w:lang w:val="en-IE"/>
          <w14:ligatures w14:val="none"/>
        </w:rPr>
      </w:pPr>
      <w:bookmarkStart w:id="1" w:name="_Hlk193100618"/>
      <w:bookmarkEnd w:id="0"/>
      <w:r w:rsidRPr="009C01B1">
        <w:rPr>
          <w:i/>
          <w:kern w:val="0"/>
          <w:szCs w:val="22"/>
          <w:lang w:val="en-IE"/>
          <w14:ligatures w14:val="none"/>
        </w:rPr>
        <w:t xml:space="preserve">Article </w:t>
      </w:r>
      <w:r>
        <w:rPr>
          <w:i/>
          <w:kern w:val="0"/>
          <w:szCs w:val="22"/>
          <w:lang w:val="en-IE"/>
          <w14:ligatures w14:val="none"/>
        </w:rPr>
        <w:t>1</w:t>
      </w:r>
    </w:p>
    <w:p w14:paraId="1DC5A103" w14:textId="13FC29E7" w:rsidR="00514B03" w:rsidRPr="009C01B1" w:rsidRDefault="00514B03" w:rsidP="00514B03">
      <w:pPr>
        <w:keepNext/>
        <w:spacing w:after="0" w:line="240" w:lineRule="auto"/>
        <w:jc w:val="center"/>
        <w:rPr>
          <w:b/>
          <w:bCs/>
          <w:iCs/>
          <w:kern w:val="0"/>
          <w:szCs w:val="22"/>
          <w14:ligatures w14:val="none"/>
        </w:rPr>
      </w:pPr>
      <w:r>
        <w:rPr>
          <w:b/>
          <w:bCs/>
          <w:iCs/>
          <w:kern w:val="0"/>
          <w:szCs w:val="22"/>
          <w14:ligatures w14:val="none"/>
        </w:rPr>
        <w:t>Amendments to Delegated Regulation (EU) 2020/692</w:t>
      </w:r>
    </w:p>
    <w:bookmarkEnd w:id="1"/>
    <w:p w14:paraId="7DD0CAC0" w14:textId="2A8B6B92" w:rsidR="000C3C4A" w:rsidRPr="000C3C4A" w:rsidRDefault="00DE7346" w:rsidP="000C3C4A">
      <w:pPr>
        <w:spacing w:before="120" w:after="120" w:line="240" w:lineRule="auto"/>
        <w:jc w:val="both"/>
        <w:rPr>
          <w:kern w:val="0"/>
          <w:szCs w:val="22"/>
          <w:lang w:val="en-IE"/>
          <w14:ligatures w14:val="none"/>
        </w:rPr>
      </w:pPr>
      <w:r>
        <w:rPr>
          <w:kern w:val="0"/>
          <w:szCs w:val="22"/>
          <w:lang w:val="en-IE"/>
          <w14:ligatures w14:val="none"/>
        </w:rPr>
        <w:t xml:space="preserve">Delegated </w:t>
      </w:r>
      <w:r w:rsidR="000C3C4A" w:rsidRPr="000C3C4A">
        <w:rPr>
          <w:kern w:val="0"/>
          <w:szCs w:val="22"/>
          <w:lang w:val="en-IE"/>
          <w14:ligatures w14:val="none"/>
        </w:rPr>
        <w:t>Regulation (EU) 2020/692 is amended as follows:</w:t>
      </w:r>
    </w:p>
    <w:p w14:paraId="4DFF2388" w14:textId="77777777" w:rsidR="000C3C4A" w:rsidRPr="000C3C4A" w:rsidRDefault="000C3C4A" w:rsidP="000C3C4A">
      <w:pPr>
        <w:spacing w:before="120" w:after="120" w:line="240" w:lineRule="auto"/>
        <w:ind w:left="850" w:hanging="850"/>
        <w:jc w:val="both"/>
        <w:rPr>
          <w:kern w:val="0"/>
          <w:szCs w:val="22"/>
          <w:lang w:val="en-IE"/>
          <w14:ligatures w14:val="none"/>
        </w:rPr>
      </w:pPr>
      <w:r w:rsidRPr="000C3C4A">
        <w:rPr>
          <w:kern w:val="0"/>
          <w:szCs w:val="22"/>
          <w:lang w:val="en-IE"/>
          <w14:ligatures w14:val="none"/>
        </w:rPr>
        <w:t>(1)</w:t>
      </w:r>
      <w:r w:rsidRPr="000C3C4A">
        <w:rPr>
          <w:kern w:val="0"/>
          <w:szCs w:val="22"/>
          <w:lang w:val="en-IE"/>
          <w14:ligatures w14:val="none"/>
        </w:rPr>
        <w:tab/>
        <w:t>In Article 74, paragraph (1) is replaced by the following:</w:t>
      </w:r>
    </w:p>
    <w:p w14:paraId="5002F4F1" w14:textId="7DC83D35" w:rsid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‘1.</w:t>
      </w:r>
      <w:r w:rsidRPr="000C3C4A">
        <w:rPr>
          <w:kern w:val="0"/>
          <w:szCs w:val="22"/>
          <w:lang w:val="en-IE"/>
          <w14:ligatures w14:val="none"/>
        </w:rPr>
        <w:tab/>
        <w:t>Consignments of dogs, cats and ferrets shall only be permitted to enter the Union if each animal in the consignment is individually identified by an injectable transponder as listed in point (e) of Annex III to Delegated Regulation (EU) 2019/2035, which was implanted by a veterinarian</w:t>
      </w:r>
      <w:ins w:id="2" w:author="CHALUS Thierry (SANTE)" w:date="2025-03-17T11:13:00Z">
        <w:r w:rsidR="00514B03" w:rsidRPr="00591C91">
          <w:rPr>
            <w:kern w:val="0"/>
            <w:szCs w:val="22"/>
            <w:lang w:val="en-IE"/>
            <w14:ligatures w14:val="none"/>
          </w:rPr>
          <w:t>,</w:t>
        </w:r>
      </w:ins>
      <w:r w:rsidRPr="00591C91">
        <w:rPr>
          <w:kern w:val="0"/>
          <w:szCs w:val="22"/>
          <w:lang w:val="en-IE"/>
          <w14:ligatures w14:val="none"/>
        </w:rPr>
        <w:t xml:space="preserve"> </w:t>
      </w:r>
      <w:r w:rsidR="00514B03" w:rsidRPr="00290FDF">
        <w:rPr>
          <w:kern w:val="0"/>
          <w:szCs w:val="22"/>
          <w:lang w:val="en-IE"/>
          <w14:ligatures w14:val="none"/>
        </w:rPr>
        <w:t>which contains the information provided for in Article 70(a) of that Regulation</w:t>
      </w:r>
      <w:r w:rsidR="00514B03" w:rsidRPr="00514B03">
        <w:rPr>
          <w:kern w:val="0"/>
          <w:szCs w:val="22"/>
          <w:lang w:val="en-IE"/>
          <w14:ligatures w14:val="none"/>
        </w:rPr>
        <w:t xml:space="preserve"> </w:t>
      </w:r>
      <w:r w:rsidRPr="000C3C4A">
        <w:rPr>
          <w:kern w:val="0"/>
          <w:szCs w:val="22"/>
          <w:lang w:val="en-IE"/>
          <w14:ligatures w14:val="none"/>
        </w:rPr>
        <w:t>and which fulfils the technical requirements referred to in Annex IV to that Regulation.’</w:t>
      </w:r>
    </w:p>
    <w:p w14:paraId="1C7BA7E8" w14:textId="77777777" w:rsidR="000C3C4A" w:rsidRPr="000C3C4A" w:rsidRDefault="000C3C4A" w:rsidP="000C3C4A">
      <w:pPr>
        <w:spacing w:before="120" w:after="120" w:line="240" w:lineRule="auto"/>
        <w:ind w:left="850" w:hanging="850"/>
        <w:jc w:val="both"/>
        <w:rPr>
          <w:kern w:val="0"/>
          <w:szCs w:val="22"/>
          <w:lang w:val="en-IE"/>
          <w14:ligatures w14:val="none"/>
        </w:rPr>
      </w:pPr>
      <w:r w:rsidRPr="000C3C4A">
        <w:rPr>
          <w:kern w:val="0"/>
          <w:szCs w:val="22"/>
          <w:lang w:val="en-IE"/>
          <w14:ligatures w14:val="none"/>
        </w:rPr>
        <w:t>(2)</w:t>
      </w:r>
      <w:r w:rsidRPr="000C3C4A">
        <w:rPr>
          <w:kern w:val="0"/>
          <w:szCs w:val="22"/>
          <w:lang w:val="en-IE"/>
          <w14:ligatures w14:val="none"/>
        </w:rPr>
        <w:tab/>
        <w:t>Article 76</w:t>
      </w:r>
      <w:r w:rsidRPr="000C3C4A">
        <w:rPr>
          <w:kern w:val="0"/>
          <w:szCs w:val="22"/>
          <w14:ligatures w14:val="none"/>
        </w:rPr>
        <w:t xml:space="preserve"> </w:t>
      </w:r>
      <w:r w:rsidRPr="000C3C4A">
        <w:rPr>
          <w:kern w:val="0"/>
          <w:szCs w:val="22"/>
          <w:lang w:val="en-IE"/>
          <w14:ligatures w14:val="none"/>
        </w:rPr>
        <w:t>is amended as follows:</w:t>
      </w:r>
    </w:p>
    <w:p w14:paraId="4EE52767"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(a)</w:t>
      </w:r>
      <w:r w:rsidRPr="000C3C4A">
        <w:rPr>
          <w:kern w:val="0"/>
          <w:szCs w:val="22"/>
          <w:lang w:val="en-IE"/>
          <w14:ligatures w14:val="none"/>
        </w:rPr>
        <w:tab/>
        <w:t>In paragraph (1), point (a) is replaced by the following:</w:t>
      </w:r>
    </w:p>
    <w:p w14:paraId="48257621" w14:textId="77777777" w:rsidR="000C3C4A" w:rsidRPr="000C3C4A" w:rsidRDefault="000C3C4A" w:rsidP="000C3C4A">
      <w:pPr>
        <w:spacing w:before="120" w:after="120" w:line="240" w:lineRule="auto"/>
        <w:ind w:left="1984" w:hanging="567"/>
        <w:jc w:val="both"/>
        <w:rPr>
          <w:kern w:val="0"/>
          <w:szCs w:val="22"/>
          <w:lang w:val="en-IE"/>
          <w14:ligatures w14:val="none"/>
        </w:rPr>
      </w:pPr>
      <w:r w:rsidRPr="000C3C4A">
        <w:rPr>
          <w:kern w:val="0"/>
          <w:szCs w:val="22"/>
          <w:lang w:val="en-IE"/>
          <w14:ligatures w14:val="none"/>
        </w:rPr>
        <w:t>‘(a)</w:t>
      </w:r>
      <w:r w:rsidRPr="000C3C4A">
        <w:rPr>
          <w:kern w:val="0"/>
          <w:szCs w:val="22"/>
          <w:lang w:val="en-IE"/>
          <w14:ligatures w14:val="none"/>
        </w:rPr>
        <w:tab/>
        <w:t>they have received a vaccination against infection with rabies virus that complies with the following conditions:</w:t>
      </w:r>
    </w:p>
    <w:p w14:paraId="6031B66A" w14:textId="77777777" w:rsidR="000C3C4A" w:rsidRPr="000C3C4A" w:rsidRDefault="000C3C4A" w:rsidP="000C3C4A">
      <w:pPr>
        <w:spacing w:before="120" w:after="120" w:line="240" w:lineRule="auto"/>
        <w:ind w:left="2551" w:hanging="567"/>
        <w:jc w:val="both"/>
        <w:rPr>
          <w:kern w:val="0"/>
          <w:szCs w:val="22"/>
          <w:lang w:val="en-IE"/>
          <w14:ligatures w14:val="none"/>
        </w:rPr>
      </w:pPr>
      <w:bookmarkStart w:id="3" w:name="_Hlk193287387"/>
      <w:r w:rsidRPr="000C3C4A">
        <w:rPr>
          <w:kern w:val="0"/>
          <w:szCs w:val="22"/>
          <w:lang w:val="en-IE"/>
          <w14:ligatures w14:val="none"/>
        </w:rPr>
        <w:lastRenderedPageBreak/>
        <w:t>(i)</w:t>
      </w:r>
      <w:r w:rsidRPr="000C3C4A">
        <w:rPr>
          <w:kern w:val="0"/>
          <w:szCs w:val="22"/>
          <w:lang w:val="en-IE"/>
          <w14:ligatures w14:val="none"/>
        </w:rPr>
        <w:tab/>
        <w:t>the animals must be at least 12 weeks old at the time of vaccination;</w:t>
      </w:r>
    </w:p>
    <w:bookmarkEnd w:id="3"/>
    <w:p w14:paraId="6E2FE5F5" w14:textId="77777777" w:rsidR="000C3C4A" w:rsidRPr="000C3C4A" w:rsidRDefault="000C3C4A" w:rsidP="000C3C4A">
      <w:pPr>
        <w:spacing w:before="120" w:after="120" w:line="240" w:lineRule="auto"/>
        <w:ind w:left="2551" w:hanging="567"/>
        <w:jc w:val="both"/>
        <w:rPr>
          <w:kern w:val="0"/>
          <w:szCs w:val="22"/>
          <w:lang w:val="en-IE"/>
          <w14:ligatures w14:val="none"/>
        </w:rPr>
      </w:pPr>
      <w:r w:rsidRPr="000C3C4A">
        <w:rPr>
          <w:kern w:val="0"/>
          <w:szCs w:val="22"/>
          <w:lang w:val="en-IE"/>
          <w14:ligatures w14:val="none"/>
        </w:rPr>
        <w:t>(ii)</w:t>
      </w:r>
      <w:r w:rsidRPr="000C3C4A">
        <w:rPr>
          <w:kern w:val="0"/>
          <w:szCs w:val="22"/>
          <w:lang w:val="en-IE"/>
          <w14:ligatures w14:val="none"/>
        </w:rPr>
        <w:tab/>
        <w:t>the vaccine must comply with the requirements set out in Part 1 of Annex VII to Delegated Regulation (EU) 2020/688;</w:t>
      </w:r>
    </w:p>
    <w:p w14:paraId="3E95E5F5" w14:textId="77777777" w:rsidR="000C3C4A" w:rsidRPr="000C3C4A" w:rsidRDefault="000C3C4A" w:rsidP="000C3C4A">
      <w:pPr>
        <w:spacing w:before="120" w:after="120" w:line="240" w:lineRule="auto"/>
        <w:ind w:left="2551" w:hanging="567"/>
        <w:jc w:val="both"/>
        <w:rPr>
          <w:kern w:val="0"/>
          <w:szCs w:val="22"/>
          <w:lang w:val="en-IE"/>
          <w14:ligatures w14:val="none"/>
        </w:rPr>
      </w:pPr>
      <w:r w:rsidRPr="000C3C4A">
        <w:rPr>
          <w:kern w:val="0"/>
          <w:szCs w:val="22"/>
          <w:lang w:val="en-IE"/>
          <w14:ligatures w14:val="none"/>
        </w:rPr>
        <w:t>(iii)</w:t>
      </w:r>
      <w:r w:rsidRPr="000C3C4A">
        <w:rPr>
          <w:kern w:val="0"/>
          <w:szCs w:val="22"/>
          <w:lang w:val="en-IE"/>
          <w14:ligatures w14:val="none"/>
        </w:rPr>
        <w:tab/>
        <w:t>at the day of dispatch to the Union, at least 21 days must have elapsed since the completion of the primary vaccination against infection with rabies virus;</w:t>
      </w:r>
    </w:p>
    <w:p w14:paraId="17A3CEE2" w14:textId="0D5A9E69" w:rsidR="000C3C4A" w:rsidRPr="000C3C4A" w:rsidRDefault="000C3C4A" w:rsidP="000C3C4A">
      <w:pPr>
        <w:spacing w:before="120" w:after="120" w:line="240" w:lineRule="auto"/>
        <w:ind w:left="2551" w:hanging="567"/>
        <w:jc w:val="both"/>
        <w:rPr>
          <w:kern w:val="0"/>
          <w:szCs w:val="22"/>
          <w:lang w:val="en-IE"/>
          <w14:ligatures w14:val="none"/>
        </w:rPr>
      </w:pPr>
      <w:r w:rsidRPr="000C3C4A">
        <w:rPr>
          <w:kern w:val="0"/>
          <w:szCs w:val="22"/>
          <w:lang w:val="en-IE"/>
          <w14:ligatures w14:val="none"/>
        </w:rPr>
        <w:t>(iv)</w:t>
      </w:r>
      <w:r w:rsidRPr="000C3C4A">
        <w:rPr>
          <w:kern w:val="0"/>
          <w:szCs w:val="22"/>
          <w:lang w:val="en-IE"/>
          <w14:ligatures w14:val="none"/>
        </w:rPr>
        <w:tab/>
        <w:t>the dates of administration of the vaccine and the periods of validity of the relevant vaccinations are indicated in the animal health certificate referred to in Article 3(c)(i) and a certified copy of the vaccination details must be attached to that certificate;’</w:t>
      </w:r>
    </w:p>
    <w:p w14:paraId="024476A4"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(b)</w:t>
      </w:r>
      <w:r w:rsidRPr="000C3C4A">
        <w:rPr>
          <w:kern w:val="0"/>
          <w:szCs w:val="22"/>
          <w:lang w:val="en-IE"/>
          <w14:ligatures w14:val="none"/>
        </w:rPr>
        <w:tab/>
        <w:t>Paragraph (2) is replaced by the following:</w:t>
      </w:r>
    </w:p>
    <w:p w14:paraId="17883072" w14:textId="4F5D966A" w:rsidR="000C3C4A" w:rsidRDefault="000C3C4A" w:rsidP="000C3C4A">
      <w:pPr>
        <w:spacing w:before="120" w:after="120" w:line="240" w:lineRule="auto"/>
        <w:ind w:left="1984" w:hanging="567"/>
        <w:jc w:val="both"/>
        <w:rPr>
          <w:kern w:val="0"/>
          <w:szCs w:val="22"/>
          <w:lang w:val="en-IE"/>
          <w14:ligatures w14:val="none"/>
        </w:rPr>
      </w:pPr>
      <w:r w:rsidRPr="000C3C4A">
        <w:rPr>
          <w:kern w:val="0"/>
          <w:szCs w:val="22"/>
          <w:lang w:val="en-IE"/>
          <w14:ligatures w14:val="none"/>
        </w:rPr>
        <w:t>‘2.</w:t>
      </w:r>
      <w:r w:rsidRPr="000C3C4A">
        <w:rPr>
          <w:kern w:val="0"/>
          <w:szCs w:val="22"/>
          <w:lang w:val="en-IE"/>
          <w14:ligatures w14:val="none"/>
        </w:rPr>
        <w:tab/>
        <w:t xml:space="preserve">By way of derogation of paragraph 1(b), dogs, cats and ferrets originating in third countries or territories or zones thereof included in the list set out pursuant to Article 12(1) of </w:t>
      </w:r>
      <w:r w:rsidRPr="00692C8A">
        <w:rPr>
          <w:kern w:val="0"/>
          <w:szCs w:val="22"/>
          <w:highlight w:val="lightGray"/>
          <w:lang w:val="en-IE"/>
          <w14:ligatures w14:val="none"/>
        </w:rPr>
        <w:t xml:space="preserve">Delegated Regulation (EU) </w:t>
      </w:r>
      <w:r w:rsidR="00DE7346" w:rsidRPr="00692C8A">
        <w:rPr>
          <w:kern w:val="0"/>
          <w:szCs w:val="22"/>
          <w:highlight w:val="lightGray"/>
          <w:lang w:val="en-IE"/>
          <w14:ligatures w14:val="none"/>
        </w:rPr>
        <w:t>[new pet regulation]</w:t>
      </w:r>
      <w:r w:rsidRPr="000C3C4A">
        <w:rPr>
          <w:kern w:val="0"/>
          <w:szCs w:val="22"/>
          <w:lang w:val="en-IE"/>
          <w14:ligatures w14:val="none"/>
        </w:rPr>
        <w:t xml:space="preserve"> shall be permitted to enter the Union without being subjected to the rabies titration test.’</w:t>
      </w:r>
    </w:p>
    <w:p w14:paraId="5EB7481A"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(c)</w:t>
      </w:r>
      <w:r w:rsidRPr="000C3C4A">
        <w:rPr>
          <w:kern w:val="0"/>
          <w:szCs w:val="22"/>
          <w:lang w:val="en-IE"/>
          <w14:ligatures w14:val="none"/>
        </w:rPr>
        <w:tab/>
        <w:t>Paragraph 3 is replaced by the following:</w:t>
      </w:r>
    </w:p>
    <w:p w14:paraId="3855F140" w14:textId="77777777" w:rsidR="000C3C4A" w:rsidRPr="000C3C4A" w:rsidRDefault="000C3C4A" w:rsidP="000C3C4A">
      <w:pPr>
        <w:spacing w:before="120" w:after="120" w:line="240" w:lineRule="auto"/>
        <w:ind w:left="1984" w:hanging="567"/>
        <w:jc w:val="both"/>
        <w:rPr>
          <w:kern w:val="0"/>
          <w:szCs w:val="22"/>
          <w:lang w:val="en-IE"/>
          <w14:ligatures w14:val="none"/>
        </w:rPr>
      </w:pPr>
      <w:r w:rsidRPr="000C3C4A">
        <w:rPr>
          <w:kern w:val="0"/>
          <w:szCs w:val="22"/>
          <w:lang w:val="en-IE"/>
          <w14:ligatures w14:val="none"/>
        </w:rPr>
        <w:t>’3.</w:t>
      </w:r>
      <w:r w:rsidRPr="000C3C4A">
        <w:rPr>
          <w:kern w:val="0"/>
          <w:szCs w:val="22"/>
          <w:lang w:val="en-IE"/>
          <w14:ligatures w14:val="none"/>
        </w:rPr>
        <w:tab/>
        <w:t xml:space="preserve">Consignments of dogs shall only be permitted to enter into a Member State with disease-free status for </w:t>
      </w:r>
      <w:r w:rsidRPr="000C3C4A">
        <w:rPr>
          <w:i/>
          <w:iCs/>
          <w:kern w:val="0"/>
          <w:szCs w:val="22"/>
          <w:lang w:val="en-IE"/>
          <w14:ligatures w14:val="none"/>
        </w:rPr>
        <w:t>Echinococcus multilocularis</w:t>
      </w:r>
      <w:r w:rsidRPr="000C3C4A">
        <w:rPr>
          <w:kern w:val="0"/>
          <w:szCs w:val="22"/>
          <w:lang w:val="en-IE"/>
          <w14:ligatures w14:val="none"/>
        </w:rPr>
        <w:t>, if the animals of the consignment comply with the following requirements:</w:t>
      </w:r>
    </w:p>
    <w:p w14:paraId="5414FBFD" w14:textId="77777777" w:rsidR="000C3C4A" w:rsidRPr="0090445F" w:rsidRDefault="000C3C4A" w:rsidP="000C3C4A">
      <w:pPr>
        <w:numPr>
          <w:ilvl w:val="0"/>
          <w:numId w:val="1"/>
        </w:numPr>
        <w:spacing w:before="120" w:after="120" w:line="240" w:lineRule="auto"/>
        <w:jc w:val="both"/>
        <w:rPr>
          <w:kern w:val="0"/>
          <w:szCs w:val="22"/>
          <w:lang w:val="en-IE"/>
          <w14:ligatures w14:val="none"/>
        </w:rPr>
      </w:pPr>
      <w:r w:rsidRPr="0090445F">
        <w:rPr>
          <w:kern w:val="0"/>
          <w:szCs w:val="22"/>
          <w:lang w:val="en-IE"/>
          <w14:ligatures w14:val="none"/>
        </w:rPr>
        <w:t>they have been treated by a veterinarian against this infestation in accordance with Part 2 of Annex XXI</w:t>
      </w:r>
      <w:r w:rsidRPr="0090445F">
        <w:rPr>
          <w:kern w:val="0"/>
          <w:szCs w:val="22"/>
          <w14:ligatures w14:val="none"/>
        </w:rPr>
        <w:t xml:space="preserve"> </w:t>
      </w:r>
      <w:r w:rsidRPr="0090445F">
        <w:rPr>
          <w:kern w:val="0"/>
          <w:szCs w:val="22"/>
          <w:lang w:val="en-IE"/>
          <w14:ligatures w14:val="none"/>
        </w:rPr>
        <w:t>within the required period set out therein.</w:t>
      </w:r>
    </w:p>
    <w:p w14:paraId="44140DA6" w14:textId="77777777" w:rsidR="000C3C4A" w:rsidRPr="0090445F" w:rsidRDefault="000C3C4A" w:rsidP="000C3C4A">
      <w:pPr>
        <w:numPr>
          <w:ilvl w:val="0"/>
          <w:numId w:val="1"/>
        </w:numPr>
        <w:spacing w:before="120" w:after="120" w:line="240" w:lineRule="auto"/>
        <w:jc w:val="both"/>
        <w:rPr>
          <w:kern w:val="0"/>
          <w:szCs w:val="22"/>
          <w:lang w:val="en-IE"/>
          <w14:ligatures w14:val="none"/>
        </w:rPr>
      </w:pPr>
      <w:r w:rsidRPr="0090445F">
        <w:rPr>
          <w:kern w:val="0"/>
          <w:szCs w:val="22"/>
          <w:lang w:val="en-IE"/>
          <w14:ligatures w14:val="none"/>
        </w:rPr>
        <w:t>the following details of the treatment must be certified by the administering veterinarian in the animal health certificate accompanying the animals to the Union:</w:t>
      </w:r>
    </w:p>
    <w:p w14:paraId="505C72FE" w14:textId="77777777" w:rsidR="000C3C4A" w:rsidRPr="0090445F" w:rsidRDefault="000C3C4A" w:rsidP="000C3C4A">
      <w:pPr>
        <w:spacing w:before="120" w:after="120" w:line="240" w:lineRule="auto"/>
        <w:ind w:left="3118" w:hanging="567"/>
        <w:jc w:val="both"/>
        <w:rPr>
          <w:kern w:val="0"/>
          <w:szCs w:val="22"/>
          <w:lang w:val="en-IE"/>
          <w14:ligatures w14:val="none"/>
        </w:rPr>
      </w:pPr>
      <w:r w:rsidRPr="0090445F">
        <w:rPr>
          <w:kern w:val="0"/>
          <w:szCs w:val="22"/>
          <w:lang w:val="en-IE"/>
          <w14:ligatures w14:val="none"/>
        </w:rPr>
        <w:t>-</w:t>
      </w:r>
      <w:r w:rsidRPr="0090445F">
        <w:rPr>
          <w:kern w:val="0"/>
          <w:szCs w:val="22"/>
          <w:lang w:val="en-IE"/>
          <w14:ligatures w14:val="none"/>
        </w:rPr>
        <w:tab/>
        <w:t>the transponder or tattoo alphanumeric code of the dog, cat or ferret;</w:t>
      </w:r>
    </w:p>
    <w:p w14:paraId="05B46460" w14:textId="77777777" w:rsidR="000C3C4A" w:rsidRPr="0090445F" w:rsidRDefault="000C3C4A" w:rsidP="000C3C4A">
      <w:pPr>
        <w:spacing w:before="120" w:after="120" w:line="240" w:lineRule="auto"/>
        <w:ind w:left="3118" w:hanging="567"/>
        <w:jc w:val="both"/>
        <w:rPr>
          <w:kern w:val="0"/>
          <w:szCs w:val="22"/>
          <w:lang w:val="en-IE"/>
          <w14:ligatures w14:val="none"/>
        </w:rPr>
      </w:pPr>
      <w:r w:rsidRPr="0090445F">
        <w:rPr>
          <w:kern w:val="0"/>
          <w:szCs w:val="22"/>
          <w:lang w:val="en-IE"/>
          <w14:ligatures w14:val="none"/>
        </w:rPr>
        <w:t>-</w:t>
      </w:r>
      <w:r w:rsidRPr="0090445F">
        <w:rPr>
          <w:kern w:val="0"/>
          <w:szCs w:val="22"/>
          <w:lang w:val="en-IE"/>
          <w14:ligatures w14:val="none"/>
        </w:rPr>
        <w:tab/>
        <w:t xml:space="preserve">the name of the product against infestation with </w:t>
      </w:r>
      <w:r w:rsidRPr="0090445F">
        <w:rPr>
          <w:i/>
          <w:iCs/>
          <w:kern w:val="0"/>
          <w:szCs w:val="22"/>
          <w:lang w:val="en-IE"/>
          <w14:ligatures w14:val="none"/>
        </w:rPr>
        <w:t>Echinococcus multilocularis</w:t>
      </w:r>
      <w:r w:rsidRPr="0090445F">
        <w:rPr>
          <w:kern w:val="0"/>
          <w:szCs w:val="22"/>
          <w:lang w:val="en-IE"/>
          <w14:ligatures w14:val="none"/>
        </w:rPr>
        <w:t>;</w:t>
      </w:r>
    </w:p>
    <w:p w14:paraId="747B7224" w14:textId="77777777" w:rsidR="000C3C4A" w:rsidRPr="0090445F" w:rsidRDefault="000C3C4A" w:rsidP="000C3C4A">
      <w:pPr>
        <w:spacing w:before="120" w:after="120" w:line="240" w:lineRule="auto"/>
        <w:ind w:left="3118" w:hanging="567"/>
        <w:jc w:val="both"/>
        <w:rPr>
          <w:kern w:val="0"/>
          <w:szCs w:val="22"/>
          <w:lang w:val="en-IE"/>
          <w14:ligatures w14:val="none"/>
        </w:rPr>
      </w:pPr>
      <w:r w:rsidRPr="0090445F">
        <w:rPr>
          <w:kern w:val="0"/>
          <w:szCs w:val="22"/>
          <w:lang w:val="en-IE"/>
          <w14:ligatures w14:val="none"/>
        </w:rPr>
        <w:t>-</w:t>
      </w:r>
      <w:r w:rsidRPr="0090445F">
        <w:rPr>
          <w:kern w:val="0"/>
          <w:szCs w:val="22"/>
          <w:lang w:val="en-IE"/>
          <w14:ligatures w14:val="none"/>
        </w:rPr>
        <w:tab/>
        <w:t>the name of the manufacturer of the product;</w:t>
      </w:r>
    </w:p>
    <w:p w14:paraId="3ED6C2EB" w14:textId="77777777" w:rsidR="000C3C4A" w:rsidRPr="0090445F" w:rsidRDefault="000C3C4A" w:rsidP="000C3C4A">
      <w:pPr>
        <w:spacing w:before="120" w:after="120" w:line="240" w:lineRule="auto"/>
        <w:ind w:left="3118" w:hanging="567"/>
        <w:jc w:val="both"/>
        <w:rPr>
          <w:kern w:val="0"/>
          <w:szCs w:val="22"/>
          <w:lang w:val="en-IE"/>
          <w14:ligatures w14:val="none"/>
        </w:rPr>
      </w:pPr>
      <w:r w:rsidRPr="0090445F">
        <w:rPr>
          <w:kern w:val="0"/>
          <w:szCs w:val="22"/>
          <w:lang w:val="en-IE"/>
          <w14:ligatures w14:val="none"/>
        </w:rPr>
        <w:t>-</w:t>
      </w:r>
      <w:r w:rsidRPr="0090445F">
        <w:rPr>
          <w:kern w:val="0"/>
          <w:szCs w:val="22"/>
          <w:lang w:val="en-IE"/>
          <w14:ligatures w14:val="none"/>
        </w:rPr>
        <w:tab/>
        <w:t>the date and time of treatment;</w:t>
      </w:r>
    </w:p>
    <w:p w14:paraId="50008451" w14:textId="1BB2ED1F" w:rsidR="000C3C4A" w:rsidRPr="000C3C4A" w:rsidRDefault="000C3C4A" w:rsidP="000C3C4A">
      <w:pPr>
        <w:spacing w:before="120" w:after="120" w:line="240" w:lineRule="auto"/>
        <w:ind w:left="3118" w:hanging="567"/>
        <w:jc w:val="both"/>
        <w:rPr>
          <w:kern w:val="0"/>
          <w:szCs w:val="22"/>
          <w:lang w:val="en-IE"/>
          <w14:ligatures w14:val="none"/>
        </w:rPr>
      </w:pPr>
      <w:r w:rsidRPr="0090445F">
        <w:rPr>
          <w:kern w:val="0"/>
          <w:szCs w:val="22"/>
          <w:lang w:val="en-IE"/>
          <w14:ligatures w14:val="none"/>
        </w:rPr>
        <w:t>-</w:t>
      </w:r>
      <w:r w:rsidRPr="0090445F">
        <w:rPr>
          <w:kern w:val="0"/>
          <w:szCs w:val="22"/>
          <w:lang w:val="en-IE"/>
          <w14:ligatures w14:val="none"/>
        </w:rPr>
        <w:tab/>
        <w:t>the name, stamp and signature of the administering veterinarian.</w:t>
      </w:r>
      <w:r w:rsidR="00DE7984">
        <w:rPr>
          <w:kern w:val="0"/>
          <w:szCs w:val="22"/>
          <w:lang w:val="en-IE"/>
          <w14:ligatures w14:val="none"/>
        </w:rPr>
        <w:t>’</w:t>
      </w:r>
    </w:p>
    <w:p w14:paraId="3EE0F430" w14:textId="76AB9720" w:rsidR="000C3C4A" w:rsidRDefault="000C3C4A" w:rsidP="000C3C4A">
      <w:pPr>
        <w:spacing w:before="120" w:after="120" w:line="240" w:lineRule="auto"/>
        <w:ind w:left="850" w:hanging="850"/>
        <w:jc w:val="both"/>
        <w:rPr>
          <w:kern w:val="0"/>
          <w:lang w:val="en-IE"/>
          <w14:ligatures w14:val="none"/>
        </w:rPr>
      </w:pPr>
      <w:r w:rsidRPr="000C3C4A">
        <w:rPr>
          <w:kern w:val="0"/>
          <w:szCs w:val="22"/>
          <w:lang w:val="en-IE"/>
          <w14:ligatures w14:val="none"/>
        </w:rPr>
        <w:t>(3)</w:t>
      </w:r>
      <w:r w:rsidRPr="000C3C4A">
        <w:rPr>
          <w:kern w:val="0"/>
          <w:szCs w:val="22"/>
          <w:lang w:val="en-IE"/>
          <w14:ligatures w14:val="none"/>
        </w:rPr>
        <w:tab/>
        <w:t xml:space="preserve">Annex XXI </w:t>
      </w:r>
      <w:r w:rsidRPr="000C3C4A">
        <w:rPr>
          <w:kern w:val="0"/>
          <w:lang w:val="en-IE"/>
          <w14:ligatures w14:val="none"/>
        </w:rPr>
        <w:t xml:space="preserve">to Delegated Regulation (EU) 2020/692 is amended in accordance with </w:t>
      </w:r>
      <w:r w:rsidR="00DE7346">
        <w:rPr>
          <w:kern w:val="0"/>
          <w:lang w:val="en-IE"/>
          <w14:ligatures w14:val="none"/>
        </w:rPr>
        <w:t xml:space="preserve">the </w:t>
      </w:r>
      <w:r w:rsidRPr="000C3C4A">
        <w:rPr>
          <w:kern w:val="0"/>
          <w:lang w:val="en-IE"/>
          <w14:ligatures w14:val="none"/>
        </w:rPr>
        <w:t xml:space="preserve">Annex </w:t>
      </w:r>
      <w:r w:rsidR="00DE7346" w:rsidRPr="00DE7346">
        <w:rPr>
          <w:kern w:val="0"/>
          <w:lang w:val="en-IE"/>
          <w14:ligatures w14:val="none"/>
        </w:rPr>
        <w:t>to</w:t>
      </w:r>
      <w:r w:rsidRPr="000C3C4A">
        <w:rPr>
          <w:kern w:val="0"/>
          <w:lang w:val="en-IE"/>
          <w14:ligatures w14:val="none"/>
        </w:rPr>
        <w:t xml:space="preserve"> this Regulation.</w:t>
      </w:r>
    </w:p>
    <w:p w14:paraId="6533C76F" w14:textId="428A8015" w:rsidR="00DE7346" w:rsidRPr="009C01B1" w:rsidRDefault="00DE7346" w:rsidP="00DE7346">
      <w:pPr>
        <w:keepNext/>
        <w:spacing w:before="360" w:after="120" w:line="240" w:lineRule="auto"/>
        <w:jc w:val="center"/>
        <w:rPr>
          <w:i/>
          <w:kern w:val="0"/>
          <w:szCs w:val="22"/>
          <w:lang w:val="en-IE"/>
          <w14:ligatures w14:val="none"/>
        </w:rPr>
      </w:pPr>
      <w:r w:rsidRPr="009C01B1">
        <w:rPr>
          <w:i/>
          <w:kern w:val="0"/>
          <w:szCs w:val="22"/>
          <w:lang w:val="en-IE"/>
          <w14:ligatures w14:val="none"/>
        </w:rPr>
        <w:t xml:space="preserve">Article </w:t>
      </w:r>
      <w:r w:rsidRPr="00A82F27">
        <w:rPr>
          <w:i/>
          <w:kern w:val="0"/>
          <w:szCs w:val="22"/>
          <w:lang w:val="en-IE"/>
          <w14:ligatures w14:val="none"/>
        </w:rPr>
        <w:t>2</w:t>
      </w:r>
    </w:p>
    <w:p w14:paraId="0E76D780" w14:textId="77777777" w:rsidR="00DE7346" w:rsidRPr="009C01B1" w:rsidRDefault="00DE7346" w:rsidP="00DE7346">
      <w:pPr>
        <w:keepNext/>
        <w:spacing w:after="0" w:line="240" w:lineRule="auto"/>
        <w:jc w:val="center"/>
        <w:rPr>
          <w:b/>
          <w:bCs/>
          <w:iCs/>
          <w:kern w:val="0"/>
          <w:szCs w:val="22"/>
          <w14:ligatures w14:val="none"/>
        </w:rPr>
      </w:pPr>
      <w:r w:rsidRPr="009C01B1">
        <w:rPr>
          <w:b/>
          <w:bCs/>
          <w:iCs/>
          <w:kern w:val="0"/>
          <w:szCs w:val="22"/>
          <w14:ligatures w14:val="none"/>
        </w:rPr>
        <w:t>Entry into force and application</w:t>
      </w:r>
    </w:p>
    <w:p w14:paraId="00360BBE" w14:textId="77777777" w:rsidR="00DE7346" w:rsidRPr="009C01B1" w:rsidRDefault="00DE7346" w:rsidP="00DE7346">
      <w:pPr>
        <w:spacing w:before="120" w:after="120" w:line="240" w:lineRule="auto"/>
        <w:jc w:val="both"/>
        <w:rPr>
          <w:kern w:val="0"/>
          <w:szCs w:val="22"/>
          <w14:ligatures w14:val="none"/>
        </w:rPr>
      </w:pPr>
      <w:r w:rsidRPr="009C01B1">
        <w:rPr>
          <w:kern w:val="0"/>
          <w:szCs w:val="22"/>
          <w14:ligatures w14:val="none"/>
        </w:rPr>
        <w:t xml:space="preserve">This Regulation shall enter into force on the twentieth day following that of its publication in the </w:t>
      </w:r>
      <w:r w:rsidRPr="009C01B1">
        <w:rPr>
          <w:i/>
          <w:kern w:val="0"/>
          <w:szCs w:val="22"/>
          <w14:ligatures w14:val="none"/>
        </w:rPr>
        <w:t>Official Journal of the European Union</w:t>
      </w:r>
      <w:r w:rsidRPr="009C01B1">
        <w:rPr>
          <w:kern w:val="0"/>
          <w:szCs w:val="22"/>
          <w14:ligatures w14:val="none"/>
        </w:rPr>
        <w:t>.</w:t>
      </w:r>
    </w:p>
    <w:p w14:paraId="346D1B04" w14:textId="77777777" w:rsidR="00DE7346" w:rsidRPr="009C01B1" w:rsidRDefault="00DE7346" w:rsidP="00DE7346">
      <w:pPr>
        <w:spacing w:before="120" w:after="120" w:line="240" w:lineRule="auto"/>
        <w:jc w:val="both"/>
        <w:rPr>
          <w:kern w:val="0"/>
          <w:szCs w:val="22"/>
          <w14:ligatures w14:val="none"/>
        </w:rPr>
      </w:pPr>
      <w:r w:rsidRPr="009C01B1">
        <w:rPr>
          <w:kern w:val="0"/>
          <w:szCs w:val="22"/>
          <w14:ligatures w14:val="none"/>
        </w:rPr>
        <w:lastRenderedPageBreak/>
        <w:t>It shall apply from 21 April 2026.</w:t>
      </w:r>
    </w:p>
    <w:p w14:paraId="58B23BA0" w14:textId="77777777" w:rsidR="00DE7346" w:rsidRPr="009C01B1" w:rsidRDefault="00DE7346" w:rsidP="00DE7346">
      <w:pPr>
        <w:spacing w:before="480" w:after="120" w:line="240" w:lineRule="auto"/>
        <w:jc w:val="both"/>
        <w:rPr>
          <w:kern w:val="0"/>
          <w:szCs w:val="22"/>
          <w14:ligatures w14:val="none"/>
        </w:rPr>
      </w:pPr>
      <w:r w:rsidRPr="009C01B1">
        <w:rPr>
          <w:kern w:val="0"/>
          <w:szCs w:val="22"/>
          <w14:ligatures w14:val="none"/>
        </w:rPr>
        <w:t>This Regulation shall be binding in its entirety and directly applicable in all Member States.</w:t>
      </w:r>
    </w:p>
    <w:p w14:paraId="0120A43F" w14:textId="77777777" w:rsidR="00DE7346" w:rsidRPr="00DE7346" w:rsidRDefault="00DE7346" w:rsidP="000C3C4A">
      <w:pPr>
        <w:spacing w:before="120" w:after="120" w:line="240" w:lineRule="auto"/>
        <w:ind w:left="850" w:hanging="850"/>
        <w:jc w:val="both"/>
        <w:rPr>
          <w:kern w:val="0"/>
          <w14:ligatures w14:val="none"/>
        </w:rPr>
      </w:pPr>
    </w:p>
    <w:p w14:paraId="74B824B5" w14:textId="196DE657" w:rsidR="00DE7346" w:rsidRDefault="00DE7346">
      <w:pPr>
        <w:rPr>
          <w:kern w:val="0"/>
          <w:lang w:val="en-IE"/>
          <w14:ligatures w14:val="none"/>
        </w:rPr>
      </w:pPr>
      <w:r>
        <w:rPr>
          <w:kern w:val="0"/>
          <w:lang w:val="en-IE"/>
          <w14:ligatures w14:val="none"/>
        </w:rPr>
        <w:br w:type="page"/>
      </w:r>
    </w:p>
    <w:p w14:paraId="282A623C" w14:textId="77777777" w:rsidR="00DE7346" w:rsidRDefault="00DE7346" w:rsidP="000C3C4A">
      <w:pPr>
        <w:spacing w:before="120" w:after="120" w:line="240" w:lineRule="auto"/>
        <w:ind w:left="850" w:hanging="850"/>
        <w:jc w:val="both"/>
        <w:rPr>
          <w:kern w:val="0"/>
          <w:lang w:val="en-IE"/>
          <w14:ligatures w14:val="none"/>
        </w:rPr>
      </w:pPr>
    </w:p>
    <w:p w14:paraId="500A349F" w14:textId="673642F6" w:rsidR="00DE7346" w:rsidRPr="000C3C4A" w:rsidRDefault="00DE7346" w:rsidP="00DE7346">
      <w:pPr>
        <w:spacing w:before="120" w:line="240" w:lineRule="auto"/>
        <w:ind w:left="851" w:hanging="851"/>
        <w:jc w:val="center"/>
        <w:rPr>
          <w:kern w:val="0"/>
          <w:szCs w:val="22"/>
          <w:lang w:val="en-IE"/>
          <w14:ligatures w14:val="none"/>
        </w:rPr>
      </w:pPr>
      <w:r>
        <w:rPr>
          <w:kern w:val="0"/>
          <w:szCs w:val="22"/>
          <w:lang w:val="en-IE"/>
          <w14:ligatures w14:val="none"/>
        </w:rPr>
        <w:t>ANNEX</w:t>
      </w:r>
    </w:p>
    <w:p w14:paraId="582F352E" w14:textId="5845D4BF" w:rsidR="00DE7346" w:rsidRDefault="00DE7346" w:rsidP="00DE7346">
      <w:pPr>
        <w:spacing w:before="120" w:after="120" w:line="240" w:lineRule="auto"/>
        <w:jc w:val="both"/>
        <w:rPr>
          <w:kern w:val="0"/>
          <w:szCs w:val="22"/>
          <w:lang w:val="en-IE"/>
          <w14:ligatures w14:val="none"/>
        </w:rPr>
      </w:pPr>
      <w:r w:rsidRPr="000C3C4A">
        <w:rPr>
          <w:kern w:val="0"/>
          <w:szCs w:val="22"/>
          <w:lang w:val="en-IE"/>
          <w14:ligatures w14:val="none"/>
        </w:rPr>
        <w:t xml:space="preserve">Annex XXI </w:t>
      </w:r>
      <w:r w:rsidRPr="000C3C4A">
        <w:rPr>
          <w:kern w:val="0"/>
          <w:lang w:val="en-IE"/>
          <w14:ligatures w14:val="none"/>
        </w:rPr>
        <w:t>to Delegated Regulation (EU) 2020/692 is amended</w:t>
      </w:r>
      <w:r>
        <w:rPr>
          <w:kern w:val="0"/>
          <w:lang w:val="en-IE"/>
          <w14:ligatures w14:val="none"/>
        </w:rPr>
        <w:t xml:space="preserve"> as follows:</w:t>
      </w:r>
    </w:p>
    <w:p w14:paraId="5704AA55" w14:textId="541F849C" w:rsidR="000C3C4A" w:rsidRPr="000C3C4A" w:rsidRDefault="000C3C4A" w:rsidP="000C3C4A">
      <w:pPr>
        <w:spacing w:before="120" w:after="120" w:line="240" w:lineRule="auto"/>
        <w:jc w:val="center"/>
        <w:rPr>
          <w:kern w:val="0"/>
          <w:szCs w:val="22"/>
          <w:lang w:val="en-IE"/>
          <w14:ligatures w14:val="none"/>
        </w:rPr>
      </w:pPr>
      <w:r w:rsidRPr="000C3C4A">
        <w:rPr>
          <w:kern w:val="0"/>
          <w:szCs w:val="22"/>
          <w:lang w:val="en-IE"/>
          <w14:ligatures w14:val="none"/>
        </w:rPr>
        <w:t>‘ANNEX XXI</w:t>
      </w:r>
    </w:p>
    <w:p w14:paraId="69075100" w14:textId="77777777" w:rsidR="000C3C4A" w:rsidRPr="000C3C4A" w:rsidRDefault="000C3C4A" w:rsidP="000C3C4A">
      <w:pPr>
        <w:spacing w:before="120" w:after="120" w:line="240" w:lineRule="auto"/>
        <w:jc w:val="center"/>
        <w:rPr>
          <w:kern w:val="0"/>
          <w:szCs w:val="22"/>
          <w:lang w:val="en-IE"/>
          <w14:ligatures w14:val="none"/>
        </w:rPr>
      </w:pPr>
      <w:r w:rsidRPr="000C3C4A">
        <w:rPr>
          <w:b/>
          <w:bCs/>
        </w:rPr>
        <w:t>SPECIFIC REQUIREMENTS AS REGARDS DOGS, CATS AND FERRETS INTENDED FOR ENTRY INTO THE UNION</w:t>
      </w:r>
    </w:p>
    <w:p w14:paraId="58BB49D6" w14:textId="77777777" w:rsidR="000C3C4A" w:rsidRPr="000C3C4A" w:rsidRDefault="000C3C4A" w:rsidP="000C3C4A">
      <w:pPr>
        <w:spacing w:before="120" w:after="120" w:line="240" w:lineRule="auto"/>
        <w:ind w:left="850" w:hanging="850"/>
        <w:jc w:val="both"/>
        <w:rPr>
          <w:b/>
          <w:bCs/>
          <w:kern w:val="0"/>
          <w:szCs w:val="22"/>
          <w:lang w:val="en-IE"/>
          <w14:ligatures w14:val="none"/>
        </w:rPr>
      </w:pPr>
      <w:r w:rsidRPr="000C3C4A">
        <w:rPr>
          <w:b/>
          <w:bCs/>
          <w:kern w:val="0"/>
          <w:szCs w:val="22"/>
          <w:lang w:val="en-IE"/>
          <w14:ligatures w14:val="none"/>
        </w:rPr>
        <w:t>1.</w:t>
      </w:r>
      <w:r w:rsidRPr="000C3C4A">
        <w:rPr>
          <w:b/>
          <w:bCs/>
          <w:kern w:val="0"/>
          <w:szCs w:val="22"/>
          <w:lang w:val="en-IE"/>
          <w14:ligatures w14:val="none"/>
        </w:rPr>
        <w:tab/>
        <w:t>RABIES ANTIBODY TITRATION TEST REQUIREMENTS:</w:t>
      </w:r>
    </w:p>
    <w:p w14:paraId="240C729B"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The rabies antibody titration test:</w:t>
      </w:r>
    </w:p>
    <w:p w14:paraId="0C957250"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(a)</w:t>
      </w:r>
      <w:r w:rsidRPr="000C3C4A">
        <w:rPr>
          <w:kern w:val="0"/>
          <w:szCs w:val="22"/>
          <w:lang w:val="en-IE"/>
          <w14:ligatures w14:val="none"/>
        </w:rPr>
        <w:tab/>
        <w:t>must be carried out on a sample collected by a veterinarian authorised by the competent authority during the period commencing at least 30 days after the date of the primary vaccination, within a current valid vaccination series, and ending 3 months before the date of issue of the certificate</w:t>
      </w:r>
      <w:r w:rsidRPr="000C3C4A">
        <w:rPr>
          <w:kern w:val="0"/>
          <w:szCs w:val="22"/>
          <w14:ligatures w14:val="none"/>
        </w:rPr>
        <w:t xml:space="preserve"> </w:t>
      </w:r>
      <w:r w:rsidRPr="000C3C4A">
        <w:rPr>
          <w:kern w:val="0"/>
          <w:szCs w:val="22"/>
          <w:lang w:val="en-IE"/>
          <w14:ligatures w14:val="none"/>
        </w:rPr>
        <w:t>accompanying the animals to the Union;</w:t>
      </w:r>
    </w:p>
    <w:p w14:paraId="5C4F1DE9" w14:textId="7C53022B"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(b)</w:t>
      </w:r>
      <w:r w:rsidRPr="000C3C4A">
        <w:rPr>
          <w:kern w:val="0"/>
          <w:szCs w:val="22"/>
          <w:lang w:val="en-IE"/>
          <w14:ligatures w14:val="none"/>
        </w:rPr>
        <w:tab/>
        <w:t>must measure a titre of neutralising antibody to rabies virus equal to or greater than 0,5 IU/ml</w:t>
      </w:r>
      <w:r w:rsidRPr="000C3C4A">
        <w:rPr>
          <w:kern w:val="0"/>
          <w:szCs w:val="22"/>
          <w14:ligatures w14:val="none"/>
        </w:rPr>
        <w:t xml:space="preserve"> </w:t>
      </w:r>
      <w:r w:rsidRPr="000C3C4A">
        <w:rPr>
          <w:kern w:val="0"/>
          <w:szCs w:val="22"/>
          <w:lang w:val="en-IE"/>
          <w14:ligatures w14:val="none"/>
        </w:rPr>
        <w:t xml:space="preserve">and using a method prescribed in the relevant part of Chapter </w:t>
      </w:r>
      <w:r w:rsidR="00DE7984">
        <w:rPr>
          <w:kern w:val="0"/>
          <w:szCs w:val="22"/>
          <w:lang w:val="en-IE"/>
          <w14:ligatures w14:val="none"/>
        </w:rPr>
        <w:t>3.1.19</w:t>
      </w:r>
      <w:r w:rsidRPr="000C3C4A">
        <w:rPr>
          <w:kern w:val="0"/>
          <w:szCs w:val="22"/>
          <w:lang w:val="en-IE"/>
          <w14:ligatures w14:val="none"/>
        </w:rPr>
        <w:t xml:space="preserve"> in the </w:t>
      </w:r>
      <w:r w:rsidRPr="00DE7984">
        <w:rPr>
          <w:i/>
          <w:iCs/>
          <w:kern w:val="0"/>
          <w:szCs w:val="22"/>
          <w:lang w:val="en-IE"/>
          <w14:ligatures w14:val="none"/>
        </w:rPr>
        <w:t>Manual of Diagnostic Tests and Vaccines for Terrestrial Animals</w:t>
      </w:r>
      <w:r w:rsidR="00DE7984" w:rsidRPr="00DE7984">
        <w:rPr>
          <w:kern w:val="0"/>
          <w:szCs w:val="22"/>
          <w:lang w:val="en-IE"/>
          <w14:ligatures w14:val="none"/>
        </w:rPr>
        <w:t>,</w:t>
      </w:r>
      <w:r w:rsidRPr="000C3C4A">
        <w:rPr>
          <w:kern w:val="0"/>
          <w:szCs w:val="22"/>
          <w:lang w:val="en-IE"/>
          <w14:ligatures w14:val="none"/>
        </w:rPr>
        <w:t xml:space="preserve"> </w:t>
      </w:r>
      <w:r w:rsidR="00DE7984">
        <w:rPr>
          <w:kern w:val="0"/>
          <w:szCs w:val="22"/>
          <w:lang w:val="en-IE"/>
          <w14:ligatures w14:val="none"/>
        </w:rPr>
        <w:t>13</w:t>
      </w:r>
      <w:r w:rsidR="00DE7984" w:rsidRPr="00DE7984">
        <w:rPr>
          <w:kern w:val="0"/>
          <w:szCs w:val="22"/>
          <w:vertAlign w:val="superscript"/>
          <w:lang w:val="en-IE"/>
          <w14:ligatures w14:val="none"/>
        </w:rPr>
        <w:t>th</w:t>
      </w:r>
      <w:r w:rsidR="00DE7984">
        <w:rPr>
          <w:kern w:val="0"/>
          <w:szCs w:val="22"/>
          <w:lang w:val="en-IE"/>
          <w14:ligatures w14:val="none"/>
        </w:rPr>
        <w:t xml:space="preserve"> Edition, 2024, </w:t>
      </w:r>
      <w:r w:rsidRPr="000C3C4A">
        <w:rPr>
          <w:kern w:val="0"/>
          <w:szCs w:val="22"/>
          <w:lang w:val="en-IE"/>
          <w14:ligatures w14:val="none"/>
        </w:rPr>
        <w:t>of the World Organisation for Animal Health</w:t>
      </w:r>
      <w:r w:rsidR="00DE7984">
        <w:rPr>
          <w:kern w:val="0"/>
          <w:szCs w:val="22"/>
          <w:lang w:val="en-IE"/>
          <w14:ligatures w14:val="none"/>
        </w:rPr>
        <w:t xml:space="preserve"> (WOAH)</w:t>
      </w:r>
      <w:r w:rsidRPr="000C3C4A">
        <w:rPr>
          <w:kern w:val="0"/>
          <w:szCs w:val="22"/>
          <w:lang w:val="en-IE"/>
          <w14:ligatures w14:val="none"/>
        </w:rPr>
        <w:t>;</w:t>
      </w:r>
    </w:p>
    <w:p w14:paraId="623B4BFC"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(c)</w:t>
      </w:r>
      <w:r w:rsidRPr="000C3C4A">
        <w:rPr>
          <w:kern w:val="0"/>
          <w:szCs w:val="22"/>
          <w:lang w:val="en-IE"/>
          <w14:ligatures w14:val="none"/>
        </w:rPr>
        <w:tab/>
        <w:t>must be performed in one of the following:</w:t>
      </w:r>
    </w:p>
    <w:p w14:paraId="17DEE24F" w14:textId="77777777" w:rsidR="000C3C4A" w:rsidRPr="000C3C4A" w:rsidRDefault="000C3C4A" w:rsidP="000C3C4A">
      <w:pPr>
        <w:spacing w:before="120" w:after="120" w:line="240" w:lineRule="auto"/>
        <w:ind w:left="1984" w:hanging="567"/>
        <w:jc w:val="both"/>
        <w:rPr>
          <w:kern w:val="0"/>
          <w:szCs w:val="22"/>
          <w:lang w:val="en-IE"/>
          <w14:ligatures w14:val="none"/>
        </w:rPr>
      </w:pPr>
      <w:r w:rsidRPr="000C3C4A">
        <w:rPr>
          <w:kern w:val="0"/>
          <w:szCs w:val="22"/>
          <w:lang w:val="en-IE"/>
          <w14:ligatures w14:val="none"/>
        </w:rPr>
        <w:t>(i)</w:t>
      </w:r>
      <w:r w:rsidRPr="000C3C4A">
        <w:rPr>
          <w:kern w:val="0"/>
          <w:szCs w:val="22"/>
          <w:lang w:val="en-IE"/>
          <w14:ligatures w14:val="none"/>
        </w:rPr>
        <w:tab/>
        <w:t>an official laboratory, in a Member State or in a country that is a Contracting Party to the Agreement on the European Economic Area, designated in accordance with Article 37 of Regulation (EU) 2017/625 of the European Parliament and of the Council for the performance of the rabies antibody titration test and for which the competent authority has provided to the Commission its name and contact details; or</w:t>
      </w:r>
    </w:p>
    <w:p w14:paraId="5C9CA96B" w14:textId="77777777" w:rsidR="000C3C4A" w:rsidRPr="000C3C4A" w:rsidRDefault="000C3C4A" w:rsidP="000C3C4A">
      <w:pPr>
        <w:spacing w:before="120" w:after="120" w:line="240" w:lineRule="auto"/>
        <w:ind w:left="1984" w:hanging="567"/>
        <w:jc w:val="both"/>
        <w:rPr>
          <w:kern w:val="0"/>
          <w:szCs w:val="22"/>
          <w:lang w:val="en-IE"/>
          <w14:ligatures w14:val="none"/>
        </w:rPr>
      </w:pPr>
      <w:r w:rsidRPr="000C3C4A">
        <w:rPr>
          <w:kern w:val="0"/>
          <w:szCs w:val="22"/>
          <w:lang w:val="en-IE"/>
          <w14:ligatures w14:val="none"/>
        </w:rPr>
        <w:t>(ii)</w:t>
      </w:r>
      <w:r w:rsidRPr="000C3C4A">
        <w:rPr>
          <w:kern w:val="0"/>
          <w:szCs w:val="22"/>
          <w:lang w:val="en-IE"/>
          <w14:ligatures w14:val="none"/>
        </w:rPr>
        <w:tab/>
        <w:t>a laboratory in a third country or territory listed in Annex VIII to Commission Implementing Regulation (EU) 2021/404 designated by the competent authority of the third country as meeting the requirements laid down in Article 37(4) and (5) of Regulation (EU) 2017/625 for the performance of the rabies antibody titration test and for which the competent authority has provided to the Commission its name and contact details</w:t>
      </w:r>
    </w:p>
    <w:p w14:paraId="011C5AF9"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(d)</w:t>
      </w:r>
      <w:r w:rsidRPr="000C3C4A">
        <w:rPr>
          <w:kern w:val="0"/>
          <w:szCs w:val="22"/>
          <w:lang w:val="en-IE"/>
          <w14:ligatures w14:val="none"/>
        </w:rPr>
        <w:tab/>
        <w:t>must be documented in the animal health certificate accompanying the animals to the Union and certified by an official report from the laboratory designated in point (c) as regards the result. This report must bear a security feature in the format of a code to permit verification of its authenticity on the dedicated internet-based pages of the designated laboratory and be attached to that certificate;</w:t>
      </w:r>
    </w:p>
    <w:p w14:paraId="37DAA18E"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(e)</w:t>
      </w:r>
      <w:r w:rsidRPr="000C3C4A">
        <w:rPr>
          <w:kern w:val="0"/>
          <w:szCs w:val="22"/>
          <w:lang w:val="en-IE"/>
          <w14:ligatures w14:val="none"/>
        </w:rPr>
        <w:tab/>
        <w:t>does not have to be renewed on an animal which, following the antibody rabies titration test with satisfactory results, has been revaccinated against rabies within the period of validity of the primary vaccination referred to in point (a) and all subsequent valid vaccinations in the series.</w:t>
      </w:r>
    </w:p>
    <w:p w14:paraId="597486AC" w14:textId="77777777" w:rsidR="000C3C4A" w:rsidRPr="000C3C4A" w:rsidRDefault="000C3C4A" w:rsidP="00DE7984">
      <w:pPr>
        <w:keepNext/>
        <w:spacing w:before="120" w:after="120" w:line="240" w:lineRule="auto"/>
        <w:ind w:left="851" w:hanging="851"/>
        <w:jc w:val="both"/>
        <w:rPr>
          <w:b/>
          <w:bCs/>
          <w:kern w:val="0"/>
          <w:szCs w:val="22"/>
          <w:lang w:val="en-IE"/>
          <w14:ligatures w14:val="none"/>
        </w:rPr>
      </w:pPr>
      <w:r w:rsidRPr="000C3C4A">
        <w:rPr>
          <w:b/>
          <w:bCs/>
          <w:kern w:val="0"/>
          <w:szCs w:val="22"/>
          <w:lang w:val="en-IE"/>
          <w14:ligatures w14:val="none"/>
        </w:rPr>
        <w:lastRenderedPageBreak/>
        <w:t>2.</w:t>
      </w:r>
      <w:r w:rsidRPr="000C3C4A">
        <w:rPr>
          <w:b/>
          <w:bCs/>
          <w:kern w:val="0"/>
          <w:szCs w:val="22"/>
          <w:lang w:val="en-IE"/>
          <w14:ligatures w14:val="none"/>
        </w:rPr>
        <w:tab/>
        <w:t>TREATMENT AGAINST INFESTATION WITH ECHINOCCOCUS MULTILOCULARIS</w:t>
      </w:r>
    </w:p>
    <w:p w14:paraId="665F61BA" w14:textId="77777777" w:rsidR="000C3C4A" w:rsidRPr="000C3C4A" w:rsidRDefault="000C3C4A" w:rsidP="000C3C4A">
      <w:pPr>
        <w:spacing w:before="120" w:after="120" w:line="240" w:lineRule="auto"/>
        <w:ind w:left="850"/>
        <w:jc w:val="both"/>
        <w:rPr>
          <w:kern w:val="0"/>
          <w:szCs w:val="22"/>
          <w:lang w:val="en-IE"/>
          <w14:ligatures w14:val="none"/>
        </w:rPr>
      </w:pPr>
      <w:r w:rsidRPr="000C3C4A">
        <w:rPr>
          <w:kern w:val="0"/>
          <w:szCs w:val="22"/>
          <w:lang w:val="en-IE"/>
          <w14:ligatures w14:val="none"/>
        </w:rPr>
        <w:t xml:space="preserve">Prior to enter a Member State with disease-free status for </w:t>
      </w:r>
      <w:r w:rsidRPr="000C3C4A">
        <w:rPr>
          <w:i/>
          <w:iCs/>
          <w:kern w:val="0"/>
          <w:szCs w:val="22"/>
          <w:lang w:val="en-IE"/>
          <w14:ligatures w14:val="none"/>
        </w:rPr>
        <w:t>Echinococcus multilocularis</w:t>
      </w:r>
      <w:r w:rsidRPr="000C3C4A">
        <w:rPr>
          <w:kern w:val="0"/>
          <w:szCs w:val="22"/>
          <w:lang w:val="en-IE"/>
          <w14:ligatures w14:val="none"/>
        </w:rPr>
        <w:t xml:space="preserve">, dogs must be treated against infestation with </w:t>
      </w:r>
      <w:r w:rsidRPr="000C3C4A">
        <w:rPr>
          <w:i/>
          <w:iCs/>
          <w:kern w:val="0"/>
          <w:szCs w:val="22"/>
          <w:lang w:val="en-IE"/>
          <w14:ligatures w14:val="none"/>
        </w:rPr>
        <w:t>Echinococcus multilocularis</w:t>
      </w:r>
      <w:r w:rsidRPr="000C3C4A">
        <w:rPr>
          <w:kern w:val="0"/>
          <w:szCs w:val="22"/>
          <w:lang w:val="en-IE"/>
          <w14:ligatures w14:val="none"/>
        </w:rPr>
        <w:t>, as follows:</w:t>
      </w:r>
    </w:p>
    <w:p w14:paraId="74351653" w14:textId="77777777" w:rsidR="000C3C4A" w:rsidRPr="000C3C4A" w:rsidRDefault="000C3C4A" w:rsidP="000C3C4A">
      <w:pPr>
        <w:spacing w:before="120" w:after="120" w:line="240" w:lineRule="auto"/>
        <w:ind w:left="1417" w:hanging="567"/>
        <w:jc w:val="both"/>
        <w:rPr>
          <w:kern w:val="0"/>
          <w:szCs w:val="22"/>
          <w:lang w:val="en-IE"/>
          <w14:ligatures w14:val="none"/>
        </w:rPr>
      </w:pPr>
      <w:r w:rsidRPr="000C3C4A">
        <w:rPr>
          <w:kern w:val="0"/>
          <w:szCs w:val="22"/>
          <w:lang w:val="en-IE"/>
          <w14:ligatures w14:val="none"/>
        </w:rPr>
        <w:t>(a)</w:t>
      </w:r>
      <w:r w:rsidRPr="000C3C4A">
        <w:rPr>
          <w:kern w:val="0"/>
          <w:szCs w:val="22"/>
          <w:lang w:val="en-IE"/>
          <w14:ligatures w14:val="none"/>
        </w:rPr>
        <w:tab/>
        <w:t xml:space="preserve">the treatment must consist of an authorised veterinary medicinal product which contains the appropriate dose of praziquantel or pharmacologically active substances which alone or in combination have proven to reduce the burden of mature and immature intestinal forms of </w:t>
      </w:r>
      <w:r w:rsidRPr="000C3C4A">
        <w:rPr>
          <w:i/>
          <w:iCs/>
          <w:kern w:val="0"/>
          <w:szCs w:val="22"/>
          <w:lang w:val="en-IE"/>
          <w14:ligatures w14:val="none"/>
        </w:rPr>
        <w:t>Echinococcus multilocularis</w:t>
      </w:r>
      <w:r w:rsidRPr="000C3C4A">
        <w:rPr>
          <w:kern w:val="0"/>
          <w:szCs w:val="22"/>
          <w:lang w:val="en-IE"/>
          <w14:ligatures w14:val="none"/>
        </w:rPr>
        <w:t xml:space="preserve"> in dogs at least as effectively as praziquantel;</w:t>
      </w:r>
    </w:p>
    <w:p w14:paraId="3E59FE2B" w14:textId="3F4B4AB5" w:rsidR="000C3C4A" w:rsidRPr="00502BC0" w:rsidRDefault="000C3C4A" w:rsidP="00502BC0">
      <w:pPr>
        <w:spacing w:before="120" w:after="120" w:line="240" w:lineRule="auto"/>
        <w:ind w:left="1417" w:hanging="567"/>
        <w:jc w:val="both"/>
        <w:rPr>
          <w:kern w:val="0"/>
          <w:szCs w:val="22"/>
          <w:lang w:val="en-IE"/>
          <w14:ligatures w14:val="none"/>
        </w:rPr>
      </w:pPr>
      <w:r w:rsidRPr="000C3C4A">
        <w:rPr>
          <w:kern w:val="0"/>
          <w:szCs w:val="22"/>
          <w:lang w:val="en-IE"/>
          <w14:ligatures w14:val="none"/>
        </w:rPr>
        <w:t>(b)</w:t>
      </w:r>
      <w:r w:rsidRPr="000C3C4A">
        <w:rPr>
          <w:kern w:val="0"/>
          <w:szCs w:val="22"/>
          <w:lang w:val="en-IE"/>
          <w14:ligatures w14:val="none"/>
        </w:rPr>
        <w:tab/>
        <w:t>the product must be administered by a veterinarian within a period commencing not more than 48 hours and ending not less than 24 hours prior to the time of dispatch to the Union</w:t>
      </w:r>
      <w:r w:rsidR="00502BC0">
        <w:rPr>
          <w:kern w:val="0"/>
          <w:szCs w:val="22"/>
          <w:lang w:val="en-IE"/>
          <w14:ligatures w14:val="none"/>
        </w:rPr>
        <w:t>.</w:t>
      </w:r>
    </w:p>
    <w:sectPr w:rsidR="000C3C4A" w:rsidRPr="00502BC0" w:rsidSect="00493F1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B666B" w14:textId="77777777" w:rsidR="00100501" w:rsidRDefault="00100501" w:rsidP="002F7ECC">
      <w:pPr>
        <w:spacing w:after="0" w:line="240" w:lineRule="auto"/>
      </w:pPr>
      <w:r>
        <w:separator/>
      </w:r>
    </w:p>
  </w:endnote>
  <w:endnote w:type="continuationSeparator" w:id="0">
    <w:p w14:paraId="14383EB0" w14:textId="77777777" w:rsidR="00100501" w:rsidRDefault="00100501" w:rsidP="002F7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Serif-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092B4" w14:textId="77777777" w:rsidR="002F7ECC" w:rsidRDefault="002F7E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B800" w14:textId="77777777" w:rsidR="002F7ECC" w:rsidRDefault="002F7E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7307" w14:textId="77777777" w:rsidR="002F7ECC" w:rsidRDefault="002F7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40624" w14:textId="77777777" w:rsidR="00100501" w:rsidRDefault="00100501" w:rsidP="002F7ECC">
      <w:pPr>
        <w:spacing w:after="0" w:line="240" w:lineRule="auto"/>
      </w:pPr>
      <w:r>
        <w:separator/>
      </w:r>
    </w:p>
  </w:footnote>
  <w:footnote w:type="continuationSeparator" w:id="0">
    <w:p w14:paraId="401AE39F" w14:textId="77777777" w:rsidR="00100501" w:rsidRDefault="00100501" w:rsidP="002F7E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A210" w14:textId="77777777" w:rsidR="002F7ECC" w:rsidRDefault="002F7E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EF77" w14:textId="75A97A88" w:rsidR="002F7ECC" w:rsidRDefault="008515B7">
    <w:pPr>
      <w:pStyle w:val="Header"/>
    </w:pPr>
    <w:sdt>
      <w:sdtPr>
        <w:id w:val="-1702313552"/>
        <w:docPartObj>
          <w:docPartGallery w:val="Watermarks"/>
          <w:docPartUnique/>
        </w:docPartObj>
      </w:sdtPr>
      <w:sdtEndPr/>
      <w:sdtContent>
        <w:r>
          <w:rPr>
            <w:noProof/>
            <w:szCs w:val="22"/>
          </w:rPr>
          <w:pict w14:anchorId="5B76BF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i/>
          <w:iCs/>
          <w:sz w:val="16"/>
          <w:szCs w:val="16"/>
        </w:rPr>
        <w:id w:val="-159936222"/>
        <w:docPartObj>
          <w:docPartGallery w:val="Watermarks"/>
          <w:docPartUnique/>
        </w:docPartObj>
      </w:sdtPr>
      <w:sdtEndPr/>
      <w:sdtContent>
        <w:r w:rsidR="002F7ECC" w:rsidRPr="00C57A07">
          <w:rPr>
            <w:i/>
            <w:iCs/>
            <w:sz w:val="16"/>
            <w:szCs w:val="16"/>
          </w:rPr>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B52A5" w14:textId="77777777" w:rsidR="002F7ECC" w:rsidRDefault="002F7E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B7A54"/>
    <w:multiLevelType w:val="hybridMultilevel"/>
    <w:tmpl w:val="8B28EA6E"/>
    <w:lvl w:ilvl="0" w:tplc="C734B956">
      <w:start w:val="1"/>
      <w:numFmt w:val="lowerRoman"/>
      <w:lvlText w:val="(%1)"/>
      <w:lvlJc w:val="left"/>
      <w:pPr>
        <w:ind w:left="2705" w:hanging="720"/>
      </w:pPr>
      <w:rPr>
        <w:rFonts w:hint="default"/>
      </w:rPr>
    </w:lvl>
    <w:lvl w:ilvl="1" w:tplc="18090019" w:tentative="1">
      <w:start w:val="1"/>
      <w:numFmt w:val="lowerLetter"/>
      <w:lvlText w:val="%2."/>
      <w:lvlJc w:val="left"/>
      <w:pPr>
        <w:ind w:left="3065" w:hanging="360"/>
      </w:pPr>
    </w:lvl>
    <w:lvl w:ilvl="2" w:tplc="1809001B" w:tentative="1">
      <w:start w:val="1"/>
      <w:numFmt w:val="lowerRoman"/>
      <w:lvlText w:val="%3."/>
      <w:lvlJc w:val="right"/>
      <w:pPr>
        <w:ind w:left="3785" w:hanging="180"/>
      </w:pPr>
    </w:lvl>
    <w:lvl w:ilvl="3" w:tplc="1809000F" w:tentative="1">
      <w:start w:val="1"/>
      <w:numFmt w:val="decimal"/>
      <w:lvlText w:val="%4."/>
      <w:lvlJc w:val="left"/>
      <w:pPr>
        <w:ind w:left="4505" w:hanging="360"/>
      </w:pPr>
    </w:lvl>
    <w:lvl w:ilvl="4" w:tplc="18090019" w:tentative="1">
      <w:start w:val="1"/>
      <w:numFmt w:val="lowerLetter"/>
      <w:lvlText w:val="%5."/>
      <w:lvlJc w:val="left"/>
      <w:pPr>
        <w:ind w:left="5225" w:hanging="360"/>
      </w:pPr>
    </w:lvl>
    <w:lvl w:ilvl="5" w:tplc="1809001B" w:tentative="1">
      <w:start w:val="1"/>
      <w:numFmt w:val="lowerRoman"/>
      <w:lvlText w:val="%6."/>
      <w:lvlJc w:val="right"/>
      <w:pPr>
        <w:ind w:left="5945" w:hanging="180"/>
      </w:pPr>
    </w:lvl>
    <w:lvl w:ilvl="6" w:tplc="1809000F" w:tentative="1">
      <w:start w:val="1"/>
      <w:numFmt w:val="decimal"/>
      <w:lvlText w:val="%7."/>
      <w:lvlJc w:val="left"/>
      <w:pPr>
        <w:ind w:left="6665" w:hanging="360"/>
      </w:pPr>
    </w:lvl>
    <w:lvl w:ilvl="7" w:tplc="18090019" w:tentative="1">
      <w:start w:val="1"/>
      <w:numFmt w:val="lowerLetter"/>
      <w:lvlText w:val="%8."/>
      <w:lvlJc w:val="left"/>
      <w:pPr>
        <w:ind w:left="7385" w:hanging="360"/>
      </w:pPr>
    </w:lvl>
    <w:lvl w:ilvl="8" w:tplc="1809001B" w:tentative="1">
      <w:start w:val="1"/>
      <w:numFmt w:val="lowerRoman"/>
      <w:lvlText w:val="%9."/>
      <w:lvlJc w:val="right"/>
      <w:pPr>
        <w:ind w:left="8105" w:hanging="180"/>
      </w:pPr>
    </w:lvl>
  </w:abstractNum>
  <w:abstractNum w:abstractNumId="1" w15:restartNumberingAfterBreak="0">
    <w:nsid w:val="2049563B"/>
    <w:multiLevelType w:val="hybridMultilevel"/>
    <w:tmpl w:val="333E4B18"/>
    <w:lvl w:ilvl="0" w:tplc="D9F658E8">
      <w:start w:val="1"/>
      <w:numFmt w:val="lowerLetter"/>
      <w:lvlText w:val="(%1)"/>
      <w:lvlJc w:val="left"/>
      <w:pPr>
        <w:ind w:left="1987" w:hanging="570"/>
      </w:pPr>
      <w:rPr>
        <w:rFonts w:hint="default"/>
      </w:rPr>
    </w:lvl>
    <w:lvl w:ilvl="1" w:tplc="18090019" w:tentative="1">
      <w:start w:val="1"/>
      <w:numFmt w:val="lowerLetter"/>
      <w:lvlText w:val="%2."/>
      <w:lvlJc w:val="left"/>
      <w:pPr>
        <w:ind w:left="2497" w:hanging="360"/>
      </w:pPr>
    </w:lvl>
    <w:lvl w:ilvl="2" w:tplc="1809001B" w:tentative="1">
      <w:start w:val="1"/>
      <w:numFmt w:val="lowerRoman"/>
      <w:lvlText w:val="%3."/>
      <w:lvlJc w:val="right"/>
      <w:pPr>
        <w:ind w:left="3217" w:hanging="180"/>
      </w:pPr>
    </w:lvl>
    <w:lvl w:ilvl="3" w:tplc="1809000F" w:tentative="1">
      <w:start w:val="1"/>
      <w:numFmt w:val="decimal"/>
      <w:lvlText w:val="%4."/>
      <w:lvlJc w:val="left"/>
      <w:pPr>
        <w:ind w:left="3937" w:hanging="360"/>
      </w:pPr>
    </w:lvl>
    <w:lvl w:ilvl="4" w:tplc="18090019" w:tentative="1">
      <w:start w:val="1"/>
      <w:numFmt w:val="lowerLetter"/>
      <w:lvlText w:val="%5."/>
      <w:lvlJc w:val="left"/>
      <w:pPr>
        <w:ind w:left="4657" w:hanging="360"/>
      </w:pPr>
    </w:lvl>
    <w:lvl w:ilvl="5" w:tplc="1809001B" w:tentative="1">
      <w:start w:val="1"/>
      <w:numFmt w:val="lowerRoman"/>
      <w:lvlText w:val="%6."/>
      <w:lvlJc w:val="right"/>
      <w:pPr>
        <w:ind w:left="5377" w:hanging="180"/>
      </w:pPr>
    </w:lvl>
    <w:lvl w:ilvl="6" w:tplc="1809000F" w:tentative="1">
      <w:start w:val="1"/>
      <w:numFmt w:val="decimal"/>
      <w:lvlText w:val="%7."/>
      <w:lvlJc w:val="left"/>
      <w:pPr>
        <w:ind w:left="6097" w:hanging="360"/>
      </w:pPr>
    </w:lvl>
    <w:lvl w:ilvl="7" w:tplc="18090019" w:tentative="1">
      <w:start w:val="1"/>
      <w:numFmt w:val="lowerLetter"/>
      <w:lvlText w:val="%8."/>
      <w:lvlJc w:val="left"/>
      <w:pPr>
        <w:ind w:left="6817" w:hanging="360"/>
      </w:pPr>
    </w:lvl>
    <w:lvl w:ilvl="8" w:tplc="1809001B" w:tentative="1">
      <w:start w:val="1"/>
      <w:numFmt w:val="lowerRoman"/>
      <w:lvlText w:val="%9."/>
      <w:lvlJc w:val="right"/>
      <w:pPr>
        <w:ind w:left="7537" w:hanging="180"/>
      </w:pPr>
    </w:lvl>
  </w:abstractNum>
  <w:abstractNum w:abstractNumId="2" w15:restartNumberingAfterBreak="0">
    <w:nsid w:val="24103EB2"/>
    <w:multiLevelType w:val="hybridMultilevel"/>
    <w:tmpl w:val="EF4003C4"/>
    <w:lvl w:ilvl="0" w:tplc="AB5093EA">
      <w:start w:val="1"/>
      <w:numFmt w:val="lowerRoman"/>
      <w:lvlText w:val="(%1)"/>
      <w:lvlJc w:val="left"/>
      <w:pPr>
        <w:ind w:left="2704" w:hanging="720"/>
      </w:pPr>
      <w:rPr>
        <w:rFonts w:hint="default"/>
      </w:rPr>
    </w:lvl>
    <w:lvl w:ilvl="1" w:tplc="18090019" w:tentative="1">
      <w:start w:val="1"/>
      <w:numFmt w:val="lowerLetter"/>
      <w:lvlText w:val="%2."/>
      <w:lvlJc w:val="left"/>
      <w:pPr>
        <w:ind w:left="3064" w:hanging="360"/>
      </w:pPr>
    </w:lvl>
    <w:lvl w:ilvl="2" w:tplc="1809001B" w:tentative="1">
      <w:start w:val="1"/>
      <w:numFmt w:val="lowerRoman"/>
      <w:lvlText w:val="%3."/>
      <w:lvlJc w:val="right"/>
      <w:pPr>
        <w:ind w:left="3784" w:hanging="180"/>
      </w:pPr>
    </w:lvl>
    <w:lvl w:ilvl="3" w:tplc="1809000F" w:tentative="1">
      <w:start w:val="1"/>
      <w:numFmt w:val="decimal"/>
      <w:lvlText w:val="%4."/>
      <w:lvlJc w:val="left"/>
      <w:pPr>
        <w:ind w:left="4504" w:hanging="360"/>
      </w:pPr>
    </w:lvl>
    <w:lvl w:ilvl="4" w:tplc="18090019" w:tentative="1">
      <w:start w:val="1"/>
      <w:numFmt w:val="lowerLetter"/>
      <w:lvlText w:val="%5."/>
      <w:lvlJc w:val="left"/>
      <w:pPr>
        <w:ind w:left="5224" w:hanging="360"/>
      </w:pPr>
    </w:lvl>
    <w:lvl w:ilvl="5" w:tplc="1809001B" w:tentative="1">
      <w:start w:val="1"/>
      <w:numFmt w:val="lowerRoman"/>
      <w:lvlText w:val="%6."/>
      <w:lvlJc w:val="right"/>
      <w:pPr>
        <w:ind w:left="5944" w:hanging="180"/>
      </w:pPr>
    </w:lvl>
    <w:lvl w:ilvl="6" w:tplc="1809000F" w:tentative="1">
      <w:start w:val="1"/>
      <w:numFmt w:val="decimal"/>
      <w:lvlText w:val="%7."/>
      <w:lvlJc w:val="left"/>
      <w:pPr>
        <w:ind w:left="6664" w:hanging="360"/>
      </w:pPr>
    </w:lvl>
    <w:lvl w:ilvl="7" w:tplc="18090019" w:tentative="1">
      <w:start w:val="1"/>
      <w:numFmt w:val="lowerLetter"/>
      <w:lvlText w:val="%8."/>
      <w:lvlJc w:val="left"/>
      <w:pPr>
        <w:ind w:left="7384" w:hanging="360"/>
      </w:pPr>
    </w:lvl>
    <w:lvl w:ilvl="8" w:tplc="1809001B" w:tentative="1">
      <w:start w:val="1"/>
      <w:numFmt w:val="lowerRoman"/>
      <w:lvlText w:val="%9."/>
      <w:lvlJc w:val="right"/>
      <w:pPr>
        <w:ind w:left="8104" w:hanging="180"/>
      </w:pPr>
    </w:lvl>
  </w:abstractNum>
  <w:num w:numId="1" w16cid:durableId="1083137158">
    <w:abstractNumId w:val="2"/>
  </w:num>
  <w:num w:numId="2" w16cid:durableId="1412236814">
    <w:abstractNumId w:val="1"/>
  </w:num>
  <w:num w:numId="3" w16cid:durableId="118235506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LUS Thierry (SANTE)">
    <w15:presenceInfo w15:providerId="AD" w15:userId="S::Thierry.Chalus@ec.europa.eu::aae3ea08-a6ad-4d32-a38d-ee9061aab8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C3C4A"/>
    <w:rsid w:val="00094C87"/>
    <w:rsid w:val="000C3C4A"/>
    <w:rsid w:val="00100501"/>
    <w:rsid w:val="00167EEB"/>
    <w:rsid w:val="00290FDF"/>
    <w:rsid w:val="002F7ECC"/>
    <w:rsid w:val="0037541C"/>
    <w:rsid w:val="003A3B04"/>
    <w:rsid w:val="00437FE8"/>
    <w:rsid w:val="00493F11"/>
    <w:rsid w:val="00502BC0"/>
    <w:rsid w:val="00513500"/>
    <w:rsid w:val="00514B03"/>
    <w:rsid w:val="00591C91"/>
    <w:rsid w:val="00692C8A"/>
    <w:rsid w:val="00790737"/>
    <w:rsid w:val="007C0810"/>
    <w:rsid w:val="007D554D"/>
    <w:rsid w:val="008515B7"/>
    <w:rsid w:val="0090445F"/>
    <w:rsid w:val="00927ECF"/>
    <w:rsid w:val="0096015B"/>
    <w:rsid w:val="009802D4"/>
    <w:rsid w:val="00995822"/>
    <w:rsid w:val="009978B3"/>
    <w:rsid w:val="00AD6C93"/>
    <w:rsid w:val="00C03776"/>
    <w:rsid w:val="00C700A1"/>
    <w:rsid w:val="00C9249D"/>
    <w:rsid w:val="00D20D1E"/>
    <w:rsid w:val="00DE7346"/>
    <w:rsid w:val="00DE7984"/>
    <w:rsid w:val="00E47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F3A6D"/>
  <w15:chartTrackingRefBased/>
  <w15:docId w15:val="{EEBA063B-D802-40AB-995D-D87E35F8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C4A"/>
  </w:style>
  <w:style w:type="paragraph" w:styleId="Heading1">
    <w:name w:val="heading 1"/>
    <w:basedOn w:val="Normal"/>
    <w:next w:val="Normal"/>
    <w:link w:val="Heading1Char"/>
    <w:uiPriority w:val="9"/>
    <w:qFormat/>
    <w:rsid w:val="000C3C4A"/>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0C3C4A"/>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0C3C4A"/>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0C3C4A"/>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C3C4A"/>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0C3C4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C3C4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C3C4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C3C4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C4A"/>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0C3C4A"/>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0C3C4A"/>
    <w:rPr>
      <w:rFonts w:asciiTheme="minorHAnsi" w:eastAsiaTheme="majorEastAsia" w:hAnsiTheme="min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0C3C4A"/>
    <w:rPr>
      <w:rFonts w:asciiTheme="minorHAnsi" w:eastAsiaTheme="majorEastAsia" w:hAnsiTheme="minorHAnsi" w:cstheme="majorBidi"/>
      <w:i/>
      <w:iCs/>
      <w:color w:val="365F91" w:themeColor="accent1" w:themeShade="BF"/>
    </w:rPr>
  </w:style>
  <w:style w:type="character" w:customStyle="1" w:styleId="Heading5Char">
    <w:name w:val="Heading 5 Char"/>
    <w:basedOn w:val="DefaultParagraphFont"/>
    <w:link w:val="Heading5"/>
    <w:uiPriority w:val="9"/>
    <w:semiHidden/>
    <w:rsid w:val="000C3C4A"/>
    <w:rPr>
      <w:rFonts w:asciiTheme="minorHAnsi" w:eastAsiaTheme="majorEastAsia" w:hAnsiTheme="minorHAnsi" w:cstheme="majorBidi"/>
      <w:color w:val="365F91" w:themeColor="accent1" w:themeShade="BF"/>
    </w:rPr>
  </w:style>
  <w:style w:type="character" w:customStyle="1" w:styleId="Heading6Char">
    <w:name w:val="Heading 6 Char"/>
    <w:basedOn w:val="DefaultParagraphFont"/>
    <w:link w:val="Heading6"/>
    <w:uiPriority w:val="9"/>
    <w:semiHidden/>
    <w:rsid w:val="000C3C4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C3C4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C3C4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C3C4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C3C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C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C4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C4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C3C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C3C4A"/>
    <w:rPr>
      <w:i/>
      <w:iCs/>
      <w:color w:val="404040" w:themeColor="text1" w:themeTint="BF"/>
    </w:rPr>
  </w:style>
  <w:style w:type="paragraph" w:styleId="ListParagraph">
    <w:name w:val="List Paragraph"/>
    <w:basedOn w:val="Normal"/>
    <w:uiPriority w:val="34"/>
    <w:qFormat/>
    <w:rsid w:val="000C3C4A"/>
    <w:pPr>
      <w:ind w:left="720"/>
      <w:contextualSpacing/>
    </w:pPr>
  </w:style>
  <w:style w:type="character" w:styleId="IntenseEmphasis">
    <w:name w:val="Intense Emphasis"/>
    <w:basedOn w:val="DefaultParagraphFont"/>
    <w:uiPriority w:val="21"/>
    <w:qFormat/>
    <w:rsid w:val="000C3C4A"/>
    <w:rPr>
      <w:i/>
      <w:iCs/>
      <w:color w:val="365F91" w:themeColor="accent1" w:themeShade="BF"/>
    </w:rPr>
  </w:style>
  <w:style w:type="paragraph" w:styleId="IntenseQuote">
    <w:name w:val="Intense Quote"/>
    <w:basedOn w:val="Normal"/>
    <w:next w:val="Normal"/>
    <w:link w:val="IntenseQuoteChar"/>
    <w:uiPriority w:val="30"/>
    <w:qFormat/>
    <w:rsid w:val="000C3C4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C3C4A"/>
    <w:rPr>
      <w:i/>
      <w:iCs/>
      <w:color w:val="365F91" w:themeColor="accent1" w:themeShade="BF"/>
    </w:rPr>
  </w:style>
  <w:style w:type="character" w:styleId="IntenseReference">
    <w:name w:val="Intense Reference"/>
    <w:basedOn w:val="DefaultParagraphFont"/>
    <w:uiPriority w:val="32"/>
    <w:qFormat/>
    <w:rsid w:val="000C3C4A"/>
    <w:rPr>
      <w:b/>
      <w:bCs/>
      <w:smallCaps/>
      <w:color w:val="365F91" w:themeColor="accent1" w:themeShade="BF"/>
      <w:spacing w:val="5"/>
    </w:rPr>
  </w:style>
  <w:style w:type="paragraph" w:styleId="Header">
    <w:name w:val="header"/>
    <w:basedOn w:val="Normal"/>
    <w:link w:val="HeaderChar"/>
    <w:uiPriority w:val="99"/>
    <w:unhideWhenUsed/>
    <w:rsid w:val="002F7E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ECC"/>
  </w:style>
  <w:style w:type="paragraph" w:styleId="Footer">
    <w:name w:val="footer"/>
    <w:basedOn w:val="Normal"/>
    <w:link w:val="FooterChar"/>
    <w:uiPriority w:val="99"/>
    <w:unhideWhenUsed/>
    <w:rsid w:val="002F7E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ECC"/>
  </w:style>
  <w:style w:type="paragraph" w:customStyle="1" w:styleId="Personnequisigne">
    <w:name w:val="Personne qui signe"/>
    <w:basedOn w:val="Normal"/>
    <w:next w:val="Normal"/>
    <w:rsid w:val="002F7ECC"/>
    <w:pPr>
      <w:tabs>
        <w:tab w:val="left" w:pos="4252"/>
      </w:tabs>
      <w:spacing w:after="0" w:line="240" w:lineRule="auto"/>
    </w:pPr>
    <w:rPr>
      <w:i/>
      <w:kern w:val="0"/>
      <w:szCs w:val="22"/>
      <w14:ligatures w14:val="none"/>
    </w:rPr>
  </w:style>
  <w:style w:type="table" w:styleId="TableGrid">
    <w:name w:val="Table Grid"/>
    <w:basedOn w:val="TableNormal"/>
    <w:uiPriority w:val="59"/>
    <w:rsid w:val="002F7ECC"/>
    <w:pPr>
      <w:spacing w:after="0" w:line="240" w:lineRule="auto"/>
    </w:pPr>
    <w:rPr>
      <w:rFonts w:asciiTheme="minorHAnsi" w:hAnsiTheme="minorHAnsi" w:cstheme="minorBidi"/>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14B03"/>
    <w:pPr>
      <w:spacing w:after="0" w:line="240" w:lineRule="auto"/>
    </w:pPr>
  </w:style>
  <w:style w:type="paragraph" w:customStyle="1" w:styleId="Typedudocument">
    <w:name w:val="Type du document"/>
    <w:basedOn w:val="Normal"/>
    <w:next w:val="Normal"/>
    <w:rsid w:val="00AD6C93"/>
    <w:pPr>
      <w:spacing w:before="360" w:after="0" w:line="240" w:lineRule="auto"/>
      <w:jc w:val="center"/>
    </w:pPr>
    <w:rPr>
      <w:b/>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1241</Words>
  <Characters>6594</Characters>
  <Application>Microsoft Office Word</Application>
  <DocSecurity>0</DocSecurity>
  <Lines>164</Lines>
  <Paragraphs>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CHALUS Thierry (SANTE)</dc:creator>
  <cp:keywords/>
  <dc:description/>
  <cp:lastModifiedBy>CHALUS Thierry (SANTE)</cp:lastModifiedBy>
  <cp:revision>3</cp:revision>
  <cp:lastPrinted>2025-03-21T17:43:00Z</cp:lastPrinted>
  <dcterms:created xsi:type="dcterms:W3CDTF">2025-03-19T18:04:00Z</dcterms:created>
  <dcterms:modified xsi:type="dcterms:W3CDTF">2025-03-21T17:45:00Z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2025-03-17T09:31:19Z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1395b536-1330-4906-a12b-fa6ef2012111</vt:lpwstr>
  </property>
  <property fmtid="{D5CDD505-2E9C-101B-9397-08002B2CF9AE}" pid="8" name="MSIP_Label_6bd9ddd1-4d20-43f6-abfa-fc3c07406f94_ContentBits">
    <vt:lpwstr>0</vt:lpwstr>
  </property>
</Properties>
</file>